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412DA" w14:textId="30F8CA82" w:rsidR="00123F78" w:rsidRPr="007A7045" w:rsidRDefault="005E4313" w:rsidP="00E96711">
      <w:pPr>
        <w:jc w:val="right"/>
        <w:rPr>
          <w:rFonts w:ascii="Times New Roman" w:hAnsi="Times New Roman"/>
          <w:sz w:val="24"/>
        </w:rPr>
      </w:pPr>
      <w:r>
        <w:rPr>
          <w:rFonts w:ascii="Times New Roman" w:hAnsi="Times New Roman"/>
          <w:sz w:val="24"/>
        </w:rPr>
        <w:t>1</w:t>
      </w:r>
      <w:r w:rsidR="004F0326">
        <w:rPr>
          <w:rFonts w:ascii="Times New Roman" w:hAnsi="Times New Roman"/>
          <w:sz w:val="24"/>
        </w:rPr>
        <w:t>3</w:t>
      </w:r>
      <w:r w:rsidR="00123F78">
        <w:rPr>
          <w:rFonts w:ascii="Times New Roman" w:hAnsi="Times New Roman"/>
          <w:sz w:val="24"/>
        </w:rPr>
        <w:t>.</w:t>
      </w:r>
      <w:r w:rsidR="00123F78" w:rsidRPr="007A7045">
        <w:rPr>
          <w:rFonts w:ascii="Times New Roman" w:hAnsi="Times New Roman"/>
          <w:sz w:val="24"/>
        </w:rPr>
        <w:t>0</w:t>
      </w:r>
      <w:r w:rsidR="00123F78">
        <w:rPr>
          <w:rFonts w:ascii="Times New Roman" w:hAnsi="Times New Roman"/>
          <w:sz w:val="24"/>
        </w:rPr>
        <w:t>9</w:t>
      </w:r>
      <w:r w:rsidR="00123F78" w:rsidRPr="007A7045">
        <w:rPr>
          <w:rFonts w:ascii="Times New Roman" w:hAnsi="Times New Roman"/>
          <w:sz w:val="24"/>
        </w:rPr>
        <w:t>.202</w:t>
      </w:r>
      <w:r w:rsidR="00123F78">
        <w:rPr>
          <w:rFonts w:ascii="Times New Roman" w:hAnsi="Times New Roman"/>
          <w:sz w:val="24"/>
        </w:rPr>
        <w:t>4</w:t>
      </w:r>
    </w:p>
    <w:p w14:paraId="2CAA4DA2" w14:textId="77777777" w:rsidR="00226DA4" w:rsidRDefault="00226DA4" w:rsidP="00E96711">
      <w:pPr>
        <w:jc w:val="center"/>
        <w:rPr>
          <w:rFonts w:ascii="Times New Roman" w:hAnsi="Times New Roman"/>
          <w:sz w:val="24"/>
        </w:rPr>
        <w:sectPr w:rsidR="00226DA4">
          <w:headerReference w:type="default" r:id="rId11"/>
          <w:footerReference w:type="default" r:id="rId12"/>
          <w:footerReference w:type="first" r:id="rId13"/>
          <w:type w:val="continuous"/>
          <w:pgSz w:w="11906" w:h="16838"/>
          <w:pgMar w:top="1418" w:right="680" w:bottom="1418" w:left="1701" w:header="680" w:footer="680" w:gutter="0"/>
          <w:cols w:space="708"/>
          <w:docGrid w:linePitch="360"/>
        </w:sectPr>
      </w:pPr>
    </w:p>
    <w:p w14:paraId="1C71084F" w14:textId="77777777" w:rsidR="00B53DDE" w:rsidRPr="00B53DDE" w:rsidRDefault="00B53DDE" w:rsidP="00E96711">
      <w:pPr>
        <w:jc w:val="center"/>
        <w:rPr>
          <w:rFonts w:ascii="Times New Roman" w:hAnsi="Times New Roman"/>
          <w:sz w:val="24"/>
        </w:rPr>
      </w:pPr>
    </w:p>
    <w:p w14:paraId="37588AFA" w14:textId="10171C03" w:rsidR="001339A9" w:rsidRPr="00B53DDE" w:rsidRDefault="00FD4E42" w:rsidP="00E96711">
      <w:pPr>
        <w:jc w:val="center"/>
        <w:rPr>
          <w:rFonts w:ascii="Times New Roman" w:hAnsi="Times New Roman"/>
          <w:b/>
          <w:sz w:val="32"/>
          <w:szCs w:val="32"/>
        </w:rPr>
      </w:pPr>
      <w:r>
        <w:rPr>
          <w:rFonts w:ascii="Times New Roman" w:hAnsi="Times New Roman"/>
          <w:b/>
          <w:sz w:val="32"/>
          <w:szCs w:val="32"/>
        </w:rPr>
        <w:t>Kollektiivse töötüli lahendamise seaduse</w:t>
      </w:r>
      <w:r w:rsidR="006C72E8">
        <w:rPr>
          <w:rFonts w:ascii="Times New Roman" w:hAnsi="Times New Roman"/>
          <w:b/>
          <w:sz w:val="32"/>
          <w:szCs w:val="32"/>
        </w:rPr>
        <w:t xml:space="preserve"> muutmise</w:t>
      </w:r>
      <w:r w:rsidR="009A572D">
        <w:rPr>
          <w:rFonts w:ascii="Times New Roman" w:hAnsi="Times New Roman"/>
          <w:b/>
          <w:sz w:val="32"/>
          <w:szCs w:val="32"/>
        </w:rPr>
        <w:t xml:space="preserve"> ja sellega seonduvalt teiste </w:t>
      </w:r>
      <w:r>
        <w:rPr>
          <w:rFonts w:ascii="Times New Roman" w:hAnsi="Times New Roman"/>
          <w:b/>
          <w:sz w:val="32"/>
          <w:szCs w:val="32"/>
        </w:rPr>
        <w:t>seadus</w:t>
      </w:r>
      <w:r w:rsidR="009A572D">
        <w:rPr>
          <w:rFonts w:ascii="Times New Roman" w:hAnsi="Times New Roman"/>
          <w:b/>
          <w:sz w:val="32"/>
          <w:szCs w:val="32"/>
        </w:rPr>
        <w:t>t</w:t>
      </w:r>
      <w:r>
        <w:rPr>
          <w:rFonts w:ascii="Times New Roman" w:hAnsi="Times New Roman"/>
          <w:b/>
          <w:sz w:val="32"/>
          <w:szCs w:val="32"/>
        </w:rPr>
        <w:t>e muutmise</w:t>
      </w:r>
      <w:r w:rsidR="00CC2B15">
        <w:rPr>
          <w:rFonts w:ascii="Times New Roman" w:hAnsi="Times New Roman"/>
          <w:b/>
          <w:sz w:val="32"/>
          <w:szCs w:val="32"/>
        </w:rPr>
        <w:t xml:space="preserve"> </w:t>
      </w:r>
      <w:r w:rsidR="001339A9" w:rsidRPr="00B53DDE">
        <w:rPr>
          <w:rFonts w:ascii="Times New Roman" w:hAnsi="Times New Roman"/>
          <w:b/>
          <w:sz w:val="32"/>
          <w:szCs w:val="32"/>
        </w:rPr>
        <w:t xml:space="preserve">seaduse eelnõu </w:t>
      </w:r>
      <w:r w:rsidR="00743016" w:rsidRPr="00B53DDE">
        <w:rPr>
          <w:rFonts w:ascii="Times New Roman" w:hAnsi="Times New Roman"/>
          <w:b/>
          <w:sz w:val="32"/>
          <w:szCs w:val="32"/>
        </w:rPr>
        <w:t>seletuskiri</w:t>
      </w:r>
    </w:p>
    <w:p w14:paraId="5AD86F36" w14:textId="77777777" w:rsidR="00B66D1B" w:rsidRPr="00B53DDE" w:rsidRDefault="00B66D1B" w:rsidP="00E96711">
      <w:pPr>
        <w:jc w:val="center"/>
        <w:rPr>
          <w:rFonts w:ascii="Times New Roman" w:hAnsi="Times New Roman"/>
          <w:sz w:val="24"/>
        </w:rPr>
      </w:pPr>
    </w:p>
    <w:p w14:paraId="3C2F5504" w14:textId="77777777" w:rsidR="00226DA4" w:rsidRDefault="00226DA4" w:rsidP="00E96711">
      <w:pPr>
        <w:rPr>
          <w:rFonts w:ascii="Times New Roman" w:hAnsi="Times New Roman"/>
          <w:b/>
          <w:sz w:val="24"/>
        </w:rPr>
        <w:sectPr w:rsidR="00226DA4">
          <w:type w:val="continuous"/>
          <w:pgSz w:w="11906" w:h="16838"/>
          <w:pgMar w:top="1418" w:right="680" w:bottom="1418" w:left="1701" w:header="680" w:footer="680" w:gutter="0"/>
          <w:cols w:space="708"/>
          <w:formProt w:val="0"/>
          <w:docGrid w:linePitch="360"/>
        </w:sectPr>
      </w:pPr>
    </w:p>
    <w:p w14:paraId="7EDD5197" w14:textId="1FB71315" w:rsidR="00B66D1B" w:rsidRPr="00B66D1B" w:rsidDel="00E60502" w:rsidRDefault="00E60502" w:rsidP="00E96711">
      <w:pPr>
        <w:jc w:val="left"/>
        <w:rPr>
          <w:del w:id="0" w:author="Aili Sandre" w:date="2024-09-18T11:58:00Z"/>
          <w:rFonts w:ascii="Times New Roman" w:hAnsi="Times New Roman"/>
          <w:b/>
          <w:sz w:val="24"/>
        </w:rPr>
      </w:pPr>
      <w:ins w:id="1" w:author="Aili Sandre" w:date="2024-09-18T11:58:00Z">
        <w:r>
          <w:rPr>
            <w:rFonts w:ascii="Times New Roman" w:hAnsi="Times New Roman"/>
            <w:b/>
            <w:sz w:val="24"/>
          </w:rPr>
          <w:t>1.</w:t>
        </w:r>
      </w:ins>
    </w:p>
    <w:p w14:paraId="0B901794" w14:textId="0AAB1262" w:rsidR="00D62171" w:rsidRPr="00774013" w:rsidRDefault="00E60502">
      <w:pPr>
        <w:jc w:val="left"/>
        <w:rPr>
          <w:rFonts w:ascii="Times New Roman" w:hAnsi="Times New Roman"/>
          <w:b/>
          <w:sz w:val="24"/>
        </w:rPr>
        <w:pPrChange w:id="2" w:author="Aili Sandre" w:date="2024-09-18T14:17:00Z">
          <w:pPr>
            <w:pStyle w:val="Loendilik"/>
            <w:numPr>
              <w:numId w:val="5"/>
            </w:numPr>
            <w:ind w:left="360" w:hanging="360"/>
          </w:pPr>
        </w:pPrChange>
      </w:pPr>
      <w:ins w:id="3" w:author="Aili Sandre" w:date="2024-09-18T11:58:00Z">
        <w:r>
          <w:rPr>
            <w:rFonts w:ascii="Times New Roman" w:hAnsi="Times New Roman"/>
            <w:b/>
            <w:sz w:val="24"/>
          </w:rPr>
          <w:t xml:space="preserve"> </w:t>
        </w:r>
      </w:ins>
      <w:r w:rsidR="00290F58" w:rsidRPr="00774013">
        <w:rPr>
          <w:rFonts w:ascii="Times New Roman" w:hAnsi="Times New Roman"/>
          <w:b/>
          <w:sz w:val="24"/>
        </w:rPr>
        <w:t>Sissejuhatus</w:t>
      </w:r>
      <w:del w:id="4" w:author="Aili Sandre" w:date="2024-09-18T11:58:00Z">
        <w:r w:rsidR="00290F58" w:rsidRPr="00774013" w:rsidDel="00E60502">
          <w:rPr>
            <w:rFonts w:ascii="Times New Roman" w:hAnsi="Times New Roman"/>
            <w:b/>
            <w:sz w:val="24"/>
          </w:rPr>
          <w:delText xml:space="preserve"> </w:delText>
        </w:r>
      </w:del>
    </w:p>
    <w:p w14:paraId="31E536D9" w14:textId="77777777" w:rsidR="00002D9A" w:rsidRPr="00076EA4" w:rsidRDefault="00002D9A" w:rsidP="00E96711">
      <w:pPr>
        <w:rPr>
          <w:rFonts w:ascii="Times New Roman" w:hAnsi="Times New Roman"/>
          <w:sz w:val="24"/>
          <w:lang w:eastAsia="et-EE"/>
        </w:rPr>
      </w:pPr>
    </w:p>
    <w:p w14:paraId="4175F182" w14:textId="77777777" w:rsidR="00D62171" w:rsidRPr="00076EA4" w:rsidRDefault="00E91A66" w:rsidP="00E96711">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Sisukokkuvõte</w:t>
      </w:r>
    </w:p>
    <w:p w14:paraId="64BED76D" w14:textId="77777777" w:rsidR="00E53F55" w:rsidRPr="00076EA4" w:rsidRDefault="00E53F55" w:rsidP="00E96711">
      <w:pPr>
        <w:rPr>
          <w:rFonts w:ascii="Times New Roman" w:hAnsi="Times New Roman"/>
          <w:bCs/>
          <w:sz w:val="24"/>
        </w:rPr>
      </w:pPr>
    </w:p>
    <w:p w14:paraId="085B4A37" w14:textId="77777777" w:rsidR="00226DA4" w:rsidRDefault="00226DA4" w:rsidP="00E96711">
      <w:pPr>
        <w:rPr>
          <w:rFonts w:ascii="Times New Roman" w:hAnsi="Times New Roman"/>
          <w:sz w:val="24"/>
          <w:lang w:eastAsia="et-EE"/>
        </w:rPr>
        <w:sectPr w:rsidR="00226DA4">
          <w:type w:val="continuous"/>
          <w:pgSz w:w="11906" w:h="16838"/>
          <w:pgMar w:top="1418" w:right="680" w:bottom="1418" w:left="1701" w:header="680" w:footer="680" w:gutter="0"/>
          <w:cols w:space="708"/>
          <w:docGrid w:linePitch="360"/>
        </w:sectPr>
      </w:pPr>
    </w:p>
    <w:p w14:paraId="39468121" w14:textId="600995D1" w:rsidR="004066DB" w:rsidRDefault="75E149B8" w:rsidP="00E96711">
      <w:pPr>
        <w:rPr>
          <w:rFonts w:ascii="Times New Roman" w:hAnsi="Times New Roman"/>
          <w:sz w:val="24"/>
        </w:rPr>
      </w:pPr>
      <w:del w:id="5" w:author="Aili Sandre" w:date="2024-09-18T14:17:00Z">
        <w:r w:rsidRPr="70249064">
          <w:rPr>
            <w:rFonts w:ascii="Times New Roman" w:hAnsi="Times New Roman"/>
            <w:sz w:val="24"/>
          </w:rPr>
          <w:delText>Eelnõuga</w:delText>
        </w:r>
      </w:del>
      <w:ins w:id="6" w:author="Aili Sandre" w:date="2024-09-18T14:17:00Z">
        <w:r w:rsidRPr="70249064">
          <w:rPr>
            <w:rFonts w:ascii="Times New Roman" w:hAnsi="Times New Roman"/>
            <w:sz w:val="24"/>
          </w:rPr>
          <w:t>Eelnõu</w:t>
        </w:r>
      </w:ins>
      <w:ins w:id="7" w:author="Aili Sandre" w:date="2024-09-18T12:00:00Z">
        <w:r w:rsidR="00E60502">
          <w:rPr>
            <w:rFonts w:ascii="Times New Roman" w:hAnsi="Times New Roman"/>
            <w:sz w:val="24"/>
          </w:rPr>
          <w:t>kohase seaduse</w:t>
        </w:r>
      </w:ins>
      <w:ins w:id="8" w:author="Aili Sandre" w:date="2024-09-18T14:17:00Z">
        <w:r w:rsidRPr="70249064">
          <w:rPr>
            <w:rFonts w:ascii="Times New Roman" w:hAnsi="Times New Roman"/>
            <w:sz w:val="24"/>
          </w:rPr>
          <w:t>ga</w:t>
        </w:r>
      </w:ins>
      <w:r w:rsidRPr="70249064">
        <w:rPr>
          <w:rFonts w:ascii="Times New Roman" w:hAnsi="Times New Roman"/>
          <w:sz w:val="24"/>
        </w:rPr>
        <w:t xml:space="preserve"> antakse riikliku lepitaja ülesanded üle õiguskantslerile.</w:t>
      </w:r>
      <w:r w:rsidR="00835792">
        <w:rPr>
          <w:rFonts w:ascii="Times New Roman" w:hAnsi="Times New Roman"/>
          <w:sz w:val="24"/>
        </w:rPr>
        <w:t xml:space="preserve"> </w:t>
      </w:r>
      <w:r w:rsidR="00012DAD" w:rsidRPr="70249064">
        <w:rPr>
          <w:rFonts w:ascii="Times New Roman" w:hAnsi="Times New Roman"/>
          <w:sz w:val="24"/>
        </w:rPr>
        <w:t xml:space="preserve">Riikliku lepitaja poole pöörduvad </w:t>
      </w:r>
      <w:r w:rsidR="001B19A4">
        <w:rPr>
          <w:rFonts w:ascii="Times New Roman" w:hAnsi="Times New Roman"/>
          <w:sz w:val="24"/>
        </w:rPr>
        <w:t>töötajate ja tööandjate ühingud või liidud</w:t>
      </w:r>
      <w:r w:rsidR="00012DAD" w:rsidRPr="70249064">
        <w:rPr>
          <w:rFonts w:ascii="Times New Roman" w:hAnsi="Times New Roman"/>
          <w:sz w:val="24"/>
        </w:rPr>
        <w:t xml:space="preserve"> siis, kui omavaheliste läbirääkimiste käigus ei jõuta </w:t>
      </w:r>
      <w:del w:id="9" w:author="Aili Sandre" w:date="2024-09-18T14:17:00Z">
        <w:r w:rsidR="00012DAD" w:rsidRPr="70249064">
          <w:rPr>
            <w:rFonts w:ascii="Times New Roman" w:hAnsi="Times New Roman"/>
            <w:sz w:val="24"/>
          </w:rPr>
          <w:delText>töötüli</w:delText>
        </w:r>
      </w:del>
      <w:ins w:id="10" w:author="Aili Sandre" w:date="2024-09-18T14:17:00Z">
        <w:r w:rsidR="00012DAD" w:rsidRPr="70249064">
          <w:rPr>
            <w:rFonts w:ascii="Times New Roman" w:hAnsi="Times New Roman"/>
            <w:sz w:val="24"/>
          </w:rPr>
          <w:t>töötüli</w:t>
        </w:r>
      </w:ins>
      <w:ins w:id="11" w:author="Aili Sandre" w:date="2024-09-18T12:00:00Z">
        <w:r w:rsidR="00E60502">
          <w:rPr>
            <w:rFonts w:ascii="Times New Roman" w:hAnsi="Times New Roman"/>
            <w:sz w:val="24"/>
          </w:rPr>
          <w:t>s</w:t>
        </w:r>
      </w:ins>
      <w:del w:id="12" w:author="Aili Sandre" w:date="2024-09-18T12:00:00Z">
        <w:r w:rsidR="00012DAD" w:rsidRPr="70249064" w:rsidDel="00E60502">
          <w:rPr>
            <w:rFonts w:ascii="Times New Roman" w:hAnsi="Times New Roman"/>
            <w:sz w:val="24"/>
          </w:rPr>
          <w:delText xml:space="preserve"> osas</w:delText>
        </w:r>
      </w:del>
      <w:r w:rsidR="00012DAD" w:rsidRPr="70249064">
        <w:rPr>
          <w:rFonts w:ascii="Times New Roman" w:hAnsi="Times New Roman"/>
          <w:sz w:val="24"/>
        </w:rPr>
        <w:t xml:space="preserve"> kokkuleppele </w:t>
      </w:r>
      <w:r w:rsidR="00F441FA">
        <w:rPr>
          <w:rFonts w:ascii="Times New Roman" w:hAnsi="Times New Roman"/>
          <w:sz w:val="24"/>
        </w:rPr>
        <w:t>(nt uu</w:t>
      </w:r>
      <w:r w:rsidR="00CB66C0">
        <w:rPr>
          <w:rFonts w:ascii="Times New Roman" w:hAnsi="Times New Roman"/>
          <w:sz w:val="24"/>
        </w:rPr>
        <w:t>t</w:t>
      </w:r>
      <w:r w:rsidR="00F441FA">
        <w:rPr>
          <w:rFonts w:ascii="Times New Roman" w:hAnsi="Times New Roman"/>
          <w:sz w:val="24"/>
        </w:rPr>
        <w:t xml:space="preserve"> kollektiivlepingu</w:t>
      </w:r>
      <w:r w:rsidR="00CB66C0">
        <w:rPr>
          <w:rFonts w:ascii="Times New Roman" w:hAnsi="Times New Roman"/>
          <w:sz w:val="24"/>
        </w:rPr>
        <w:t>t</w:t>
      </w:r>
      <w:r w:rsidR="00F441FA">
        <w:rPr>
          <w:rFonts w:ascii="Times New Roman" w:hAnsi="Times New Roman"/>
          <w:sz w:val="24"/>
        </w:rPr>
        <w:t xml:space="preserve"> </w:t>
      </w:r>
      <w:r w:rsidR="00CB66C0">
        <w:rPr>
          <w:rFonts w:ascii="Times New Roman" w:hAnsi="Times New Roman"/>
          <w:sz w:val="24"/>
        </w:rPr>
        <w:t>sõlmides</w:t>
      </w:r>
      <w:r w:rsidR="00F441FA">
        <w:rPr>
          <w:rFonts w:ascii="Times New Roman" w:hAnsi="Times New Roman"/>
          <w:sz w:val="24"/>
        </w:rPr>
        <w:t xml:space="preserve">) </w:t>
      </w:r>
      <w:r w:rsidR="00012DAD" w:rsidRPr="70249064">
        <w:rPr>
          <w:rFonts w:ascii="Times New Roman" w:hAnsi="Times New Roman"/>
          <w:sz w:val="24"/>
        </w:rPr>
        <w:t>ning tekib töörahu katkemise oht. Riiklik lepitaja kutsub pooli osa võtma lepitustoimingutest ning alustab lepitusmenetlust.</w:t>
      </w:r>
    </w:p>
    <w:p w14:paraId="40C5B75B" w14:textId="77777777" w:rsidR="004066DB" w:rsidRDefault="004066DB" w:rsidP="00E96711">
      <w:pPr>
        <w:rPr>
          <w:rFonts w:ascii="Times New Roman" w:hAnsi="Times New Roman"/>
          <w:sz w:val="24"/>
        </w:rPr>
      </w:pPr>
    </w:p>
    <w:p w14:paraId="70463CD8" w14:textId="156A0E2D" w:rsidR="75E149B8" w:rsidRDefault="000839F5" w:rsidP="00E96711">
      <w:pPr>
        <w:rPr>
          <w:rFonts w:ascii="Times New Roman" w:hAnsi="Times New Roman"/>
          <w:sz w:val="24"/>
        </w:rPr>
      </w:pPr>
      <w:r>
        <w:rPr>
          <w:rFonts w:ascii="Times New Roman" w:hAnsi="Times New Roman"/>
          <w:sz w:val="24"/>
        </w:rPr>
        <w:t xml:space="preserve">Riikliku lepitaja </w:t>
      </w:r>
      <w:r w:rsidR="008A1EF5">
        <w:rPr>
          <w:rFonts w:ascii="Times New Roman" w:hAnsi="Times New Roman"/>
          <w:sz w:val="24"/>
        </w:rPr>
        <w:t xml:space="preserve">ülesannete </w:t>
      </w:r>
      <w:r w:rsidR="00B10DD2">
        <w:rPr>
          <w:rFonts w:ascii="Times New Roman" w:hAnsi="Times New Roman"/>
          <w:sz w:val="24"/>
        </w:rPr>
        <w:t>üleandmine</w:t>
      </w:r>
      <w:r w:rsidR="003C263A">
        <w:rPr>
          <w:rFonts w:ascii="Times New Roman" w:hAnsi="Times New Roman"/>
          <w:sz w:val="24"/>
        </w:rPr>
        <w:t xml:space="preserve"> õiguskantslerile </w:t>
      </w:r>
      <w:r w:rsidR="00971A3D">
        <w:rPr>
          <w:rFonts w:ascii="Times New Roman" w:hAnsi="Times New Roman"/>
          <w:sz w:val="24"/>
        </w:rPr>
        <w:t xml:space="preserve">aitab </w:t>
      </w:r>
      <w:ins w:id="13" w:author="Aili Sandre" w:date="2024-09-18T12:00:00Z">
        <w:r w:rsidR="00E60502">
          <w:rPr>
            <w:rFonts w:ascii="Times New Roman" w:hAnsi="Times New Roman"/>
            <w:sz w:val="24"/>
          </w:rPr>
          <w:t>parandada</w:t>
        </w:r>
      </w:ins>
      <w:del w:id="14" w:author="Aili Sandre" w:date="2024-09-18T12:00:00Z">
        <w:r w:rsidR="00971A3D" w:rsidDel="00E60502">
          <w:rPr>
            <w:rFonts w:ascii="Times New Roman" w:hAnsi="Times New Roman"/>
            <w:sz w:val="24"/>
          </w:rPr>
          <w:delText>tõsta</w:delText>
        </w:r>
      </w:del>
      <w:r w:rsidR="00971A3D">
        <w:rPr>
          <w:rFonts w:ascii="Times New Roman" w:hAnsi="Times New Roman"/>
          <w:sz w:val="24"/>
        </w:rPr>
        <w:t xml:space="preserve"> </w:t>
      </w:r>
      <w:r w:rsidR="00FB3A6F">
        <w:rPr>
          <w:rFonts w:ascii="Times New Roman" w:hAnsi="Times New Roman"/>
          <w:sz w:val="24"/>
        </w:rPr>
        <w:t xml:space="preserve">kollektiivsete töötülide lahendamise kvaliteeti ja </w:t>
      </w:r>
      <w:ins w:id="15" w:author="Aili Sandre" w:date="2024-09-18T12:01:00Z">
        <w:r w:rsidR="00E60502">
          <w:rPr>
            <w:rFonts w:ascii="Times New Roman" w:hAnsi="Times New Roman"/>
            <w:sz w:val="24"/>
          </w:rPr>
          <w:t>tõhusust</w:t>
        </w:r>
      </w:ins>
      <w:ins w:id="16" w:author="Aili Sandre" w:date="2024-09-18T12:02:00Z">
        <w:r w:rsidR="00E60502">
          <w:rPr>
            <w:rFonts w:ascii="Times New Roman" w:hAnsi="Times New Roman"/>
            <w:sz w:val="24"/>
          </w:rPr>
          <w:t>, kuna</w:t>
        </w:r>
      </w:ins>
      <w:del w:id="17" w:author="Aili Sandre" w:date="2024-09-18T12:01:00Z">
        <w:r w:rsidR="00FB3A6F" w:rsidDel="00E60502">
          <w:rPr>
            <w:rFonts w:ascii="Times New Roman" w:hAnsi="Times New Roman"/>
            <w:sz w:val="24"/>
          </w:rPr>
          <w:delText>efektiivsust</w:delText>
        </w:r>
        <w:r w:rsidR="00A86F07" w:rsidDel="00E60502">
          <w:rPr>
            <w:rFonts w:ascii="Times New Roman" w:hAnsi="Times New Roman"/>
            <w:sz w:val="24"/>
          </w:rPr>
          <w:delText xml:space="preserve"> tulenevalt</w:delText>
        </w:r>
      </w:del>
      <w:r w:rsidR="00A86F07">
        <w:rPr>
          <w:rFonts w:ascii="Times New Roman" w:hAnsi="Times New Roman"/>
          <w:sz w:val="24"/>
        </w:rPr>
        <w:t xml:space="preserve"> </w:t>
      </w:r>
      <w:r w:rsidR="00140070">
        <w:rPr>
          <w:rFonts w:ascii="Times New Roman" w:hAnsi="Times New Roman"/>
          <w:sz w:val="24"/>
        </w:rPr>
        <w:t>Õ</w:t>
      </w:r>
      <w:r w:rsidR="00A86F07">
        <w:rPr>
          <w:rFonts w:ascii="Times New Roman" w:hAnsi="Times New Roman"/>
          <w:sz w:val="24"/>
        </w:rPr>
        <w:t xml:space="preserve">iguskantsleri </w:t>
      </w:r>
      <w:del w:id="18" w:author="Aili Sandre" w:date="2024-09-18T14:17:00Z">
        <w:r w:rsidR="00140070">
          <w:rPr>
            <w:rFonts w:ascii="Times New Roman" w:hAnsi="Times New Roman"/>
            <w:sz w:val="24"/>
          </w:rPr>
          <w:delText>K</w:delText>
        </w:r>
        <w:r w:rsidR="00A86F07">
          <w:rPr>
            <w:rFonts w:ascii="Times New Roman" w:hAnsi="Times New Roman"/>
            <w:sz w:val="24"/>
          </w:rPr>
          <w:delText>antselei</w:delText>
        </w:r>
      </w:del>
      <w:ins w:id="19" w:author="Aili Sandre" w:date="2024-09-18T14:17:00Z">
        <w:r w:rsidR="00140070">
          <w:rPr>
            <w:rFonts w:ascii="Times New Roman" w:hAnsi="Times New Roman"/>
            <w:sz w:val="24"/>
          </w:rPr>
          <w:t>K</w:t>
        </w:r>
        <w:r w:rsidR="00A86F07">
          <w:rPr>
            <w:rFonts w:ascii="Times New Roman" w:hAnsi="Times New Roman"/>
            <w:sz w:val="24"/>
          </w:rPr>
          <w:t>antselei</w:t>
        </w:r>
      </w:ins>
      <w:ins w:id="20" w:author="Aili Sandre" w:date="2024-09-18T12:02:00Z">
        <w:r w:rsidR="00E60502">
          <w:rPr>
            <w:rFonts w:ascii="Times New Roman" w:hAnsi="Times New Roman"/>
            <w:sz w:val="24"/>
          </w:rPr>
          <w:t>l</w:t>
        </w:r>
      </w:ins>
      <w:ins w:id="21" w:author="Aili Sandre" w:date="2024-09-18T14:17:00Z">
        <w:r w:rsidR="00A86F07">
          <w:rPr>
            <w:rFonts w:ascii="Times New Roman" w:hAnsi="Times New Roman"/>
            <w:sz w:val="24"/>
          </w:rPr>
          <w:t xml:space="preserve"> </w:t>
        </w:r>
      </w:ins>
      <w:ins w:id="22" w:author="Aili Sandre" w:date="2024-09-18T12:02:00Z">
        <w:r w:rsidR="00E60502">
          <w:rPr>
            <w:rFonts w:ascii="Times New Roman" w:hAnsi="Times New Roman"/>
            <w:sz w:val="24"/>
          </w:rPr>
          <w:t xml:space="preserve">on </w:t>
        </w:r>
      </w:ins>
      <w:r w:rsidR="007D5F21">
        <w:rPr>
          <w:rFonts w:ascii="Times New Roman" w:hAnsi="Times New Roman"/>
          <w:sz w:val="24"/>
        </w:rPr>
        <w:t>suurem</w:t>
      </w:r>
      <w:del w:id="23" w:author="Aili Sandre" w:date="2024-09-18T12:02:00Z">
        <w:r w:rsidR="007D5F21" w:rsidDel="00E60502">
          <w:rPr>
            <w:rFonts w:ascii="Times New Roman" w:hAnsi="Times New Roman"/>
            <w:sz w:val="24"/>
          </w:rPr>
          <w:delText>a</w:delText>
        </w:r>
      </w:del>
      <w:del w:id="24" w:author="Aili Sandre" w:date="2024-09-18T12:01:00Z">
        <w:r w:rsidR="007D5F21" w:rsidDel="00E60502">
          <w:rPr>
            <w:rFonts w:ascii="Times New Roman" w:hAnsi="Times New Roman"/>
            <w:sz w:val="24"/>
          </w:rPr>
          <w:delText>st</w:delText>
        </w:r>
      </w:del>
      <w:r w:rsidR="007D5F21">
        <w:rPr>
          <w:rFonts w:ascii="Times New Roman" w:hAnsi="Times New Roman"/>
          <w:sz w:val="24"/>
        </w:rPr>
        <w:t xml:space="preserve"> võimekus</w:t>
      </w:r>
      <w:del w:id="25" w:author="Aili Sandre" w:date="2024-09-18T12:02:00Z">
        <w:r w:rsidR="007D5F21" w:rsidDel="00E60502">
          <w:rPr>
            <w:rFonts w:ascii="Times New Roman" w:hAnsi="Times New Roman"/>
            <w:sz w:val="24"/>
          </w:rPr>
          <w:delText>e</w:delText>
        </w:r>
      </w:del>
      <w:del w:id="26" w:author="Aili Sandre" w:date="2024-09-18T12:01:00Z">
        <w:r w:rsidR="007D5F21" w:rsidDel="00E60502">
          <w:rPr>
            <w:rFonts w:ascii="Times New Roman" w:hAnsi="Times New Roman"/>
            <w:sz w:val="24"/>
          </w:rPr>
          <w:delText>s</w:delText>
        </w:r>
      </w:del>
      <w:del w:id="27" w:author="Aili Sandre" w:date="2024-09-18T12:02:00Z">
        <w:r w:rsidR="007D5F21" w:rsidDel="00E60502">
          <w:rPr>
            <w:rFonts w:ascii="Times New Roman" w:hAnsi="Times New Roman"/>
            <w:sz w:val="24"/>
          </w:rPr>
          <w:delText>t</w:delText>
        </w:r>
      </w:del>
      <w:r w:rsidR="007D5F21">
        <w:rPr>
          <w:rFonts w:ascii="Times New Roman" w:hAnsi="Times New Roman"/>
          <w:sz w:val="24"/>
        </w:rPr>
        <w:t xml:space="preserve">. </w:t>
      </w:r>
      <w:r w:rsidR="00D812D9" w:rsidRPr="00F3455F">
        <w:rPr>
          <w:rFonts w:ascii="Times New Roman" w:hAnsi="Times New Roman"/>
          <w:sz w:val="24"/>
        </w:rPr>
        <w:t>Riikliku Lepitaja Kantselei koosseisus on lisaks lepitajale kaks inimest</w:t>
      </w:r>
      <w:r w:rsidR="00D812D9">
        <w:rPr>
          <w:rFonts w:ascii="Times New Roman" w:hAnsi="Times New Roman"/>
          <w:sz w:val="24"/>
        </w:rPr>
        <w:t xml:space="preserve"> (</w:t>
      </w:r>
      <w:r w:rsidR="00D812D9" w:rsidRPr="00F3455F">
        <w:rPr>
          <w:rFonts w:ascii="Times New Roman" w:hAnsi="Times New Roman"/>
          <w:sz w:val="24"/>
        </w:rPr>
        <w:t>lepitaja nõunik-asetäitja ja kantselei juhataja</w:t>
      </w:r>
      <w:r w:rsidR="00D812D9">
        <w:rPr>
          <w:rFonts w:ascii="Times New Roman" w:hAnsi="Times New Roman"/>
          <w:sz w:val="24"/>
        </w:rPr>
        <w:t>)</w:t>
      </w:r>
      <w:r w:rsidR="008739C4">
        <w:rPr>
          <w:rFonts w:ascii="Times New Roman" w:hAnsi="Times New Roman"/>
          <w:sz w:val="24"/>
        </w:rPr>
        <w:t xml:space="preserve">. </w:t>
      </w:r>
      <w:r w:rsidR="00D812D9">
        <w:rPr>
          <w:rFonts w:ascii="Times New Roman" w:hAnsi="Times New Roman"/>
          <w:sz w:val="24"/>
        </w:rPr>
        <w:t xml:space="preserve">Õiguskantsleri Kantseleil </w:t>
      </w:r>
      <w:r w:rsidR="00954384">
        <w:rPr>
          <w:rFonts w:ascii="Times New Roman" w:hAnsi="Times New Roman"/>
          <w:sz w:val="24"/>
        </w:rPr>
        <w:t>on ka näiteks</w:t>
      </w:r>
      <w:r w:rsidR="00A036A1">
        <w:rPr>
          <w:rFonts w:ascii="Times New Roman" w:hAnsi="Times New Roman"/>
          <w:sz w:val="24"/>
        </w:rPr>
        <w:t xml:space="preserve"> eraldi</w:t>
      </w:r>
      <w:r w:rsidR="00954384">
        <w:rPr>
          <w:rFonts w:ascii="Times New Roman" w:hAnsi="Times New Roman"/>
          <w:sz w:val="24"/>
        </w:rPr>
        <w:t xml:space="preserve"> </w:t>
      </w:r>
      <w:r w:rsidR="009E29BA">
        <w:rPr>
          <w:rFonts w:ascii="Times New Roman" w:hAnsi="Times New Roman"/>
          <w:sz w:val="24"/>
        </w:rPr>
        <w:t>haldus- ja õigusteenistus</w:t>
      </w:r>
      <w:r w:rsidR="00BA25CA">
        <w:rPr>
          <w:rFonts w:ascii="Times New Roman" w:hAnsi="Times New Roman"/>
          <w:sz w:val="24"/>
        </w:rPr>
        <w:t xml:space="preserve">, võimaldades lepitusmenetlustes suuremat tuge. </w:t>
      </w:r>
      <w:r w:rsidR="00F74640">
        <w:rPr>
          <w:rFonts w:ascii="Times New Roman" w:hAnsi="Times New Roman"/>
          <w:sz w:val="24"/>
        </w:rPr>
        <w:t>A</w:t>
      </w:r>
      <w:r w:rsidR="0032659E">
        <w:rPr>
          <w:rFonts w:ascii="Times New Roman" w:hAnsi="Times New Roman"/>
          <w:sz w:val="24"/>
        </w:rPr>
        <w:t xml:space="preserve">rvestades </w:t>
      </w:r>
      <w:r w:rsidR="00B80779">
        <w:rPr>
          <w:rFonts w:ascii="Times New Roman" w:hAnsi="Times New Roman"/>
          <w:sz w:val="24"/>
        </w:rPr>
        <w:t>lepitusmenetluste</w:t>
      </w:r>
      <w:r w:rsidR="002A2AA7">
        <w:rPr>
          <w:rFonts w:ascii="Times New Roman" w:hAnsi="Times New Roman"/>
          <w:sz w:val="24"/>
        </w:rPr>
        <w:t xml:space="preserve"> väikest arvu </w:t>
      </w:r>
      <w:r w:rsidR="00A62752">
        <w:rPr>
          <w:rFonts w:ascii="Times New Roman" w:hAnsi="Times New Roman"/>
          <w:sz w:val="24"/>
        </w:rPr>
        <w:t xml:space="preserve">(2021. a </w:t>
      </w:r>
      <w:ins w:id="28" w:author="Aili Sandre" w:date="2024-09-18T12:07:00Z">
        <w:r w:rsidR="00BE2971">
          <w:rPr>
            <w:rFonts w:ascii="Times New Roman" w:hAnsi="Times New Roman"/>
            <w:sz w:val="24"/>
          </w:rPr>
          <w:t>kolm</w:t>
        </w:r>
      </w:ins>
      <w:del w:id="29" w:author="Aili Sandre" w:date="2024-09-18T12:07:00Z">
        <w:r w:rsidR="00A62752" w:rsidDel="00BE2971">
          <w:rPr>
            <w:rFonts w:ascii="Times New Roman" w:hAnsi="Times New Roman"/>
            <w:sz w:val="24"/>
          </w:rPr>
          <w:delText>3</w:delText>
        </w:r>
      </w:del>
      <w:r w:rsidR="00A62752">
        <w:rPr>
          <w:rFonts w:ascii="Times New Roman" w:hAnsi="Times New Roman"/>
          <w:sz w:val="24"/>
        </w:rPr>
        <w:t xml:space="preserve">, 2022. a </w:t>
      </w:r>
      <w:ins w:id="30" w:author="Aili Sandre" w:date="2024-09-18T12:07:00Z">
        <w:r w:rsidR="00BE2971">
          <w:rPr>
            <w:rFonts w:ascii="Times New Roman" w:hAnsi="Times New Roman"/>
            <w:sz w:val="24"/>
          </w:rPr>
          <w:t>kuus</w:t>
        </w:r>
      </w:ins>
      <w:del w:id="31" w:author="Aili Sandre" w:date="2024-09-18T12:07:00Z">
        <w:r w:rsidR="00A62752" w:rsidDel="00BE2971">
          <w:rPr>
            <w:rFonts w:ascii="Times New Roman" w:hAnsi="Times New Roman"/>
            <w:sz w:val="24"/>
          </w:rPr>
          <w:delText>6</w:delText>
        </w:r>
      </w:del>
      <w:r w:rsidR="00693490">
        <w:rPr>
          <w:rFonts w:ascii="Times New Roman" w:hAnsi="Times New Roman"/>
          <w:sz w:val="24"/>
        </w:rPr>
        <w:t xml:space="preserve"> ja</w:t>
      </w:r>
      <w:r w:rsidR="00A62752">
        <w:rPr>
          <w:rFonts w:ascii="Times New Roman" w:hAnsi="Times New Roman"/>
          <w:sz w:val="24"/>
        </w:rPr>
        <w:t xml:space="preserve"> 2023. a </w:t>
      </w:r>
      <w:ins w:id="32" w:author="Aili Sandre" w:date="2024-09-18T12:07:00Z">
        <w:r w:rsidR="00BE2971">
          <w:rPr>
            <w:rFonts w:ascii="Times New Roman" w:hAnsi="Times New Roman"/>
            <w:sz w:val="24"/>
          </w:rPr>
          <w:t>kaks</w:t>
        </w:r>
      </w:ins>
      <w:del w:id="33" w:author="Aili Sandre" w:date="2024-09-18T12:07:00Z">
        <w:r w:rsidR="00A62752" w:rsidDel="00BE2971">
          <w:rPr>
            <w:rFonts w:ascii="Times New Roman" w:hAnsi="Times New Roman"/>
            <w:sz w:val="24"/>
          </w:rPr>
          <w:delText>2</w:delText>
        </w:r>
      </w:del>
      <w:r w:rsidR="00A62752">
        <w:rPr>
          <w:rFonts w:ascii="Times New Roman" w:hAnsi="Times New Roman"/>
          <w:sz w:val="24"/>
        </w:rPr>
        <w:t xml:space="preserve"> menetlust) </w:t>
      </w:r>
      <w:r w:rsidR="00693490">
        <w:rPr>
          <w:rFonts w:ascii="Times New Roman" w:hAnsi="Times New Roman"/>
          <w:sz w:val="24"/>
        </w:rPr>
        <w:t>ning</w:t>
      </w:r>
      <w:r w:rsidR="002A2AA7">
        <w:rPr>
          <w:rFonts w:ascii="Times New Roman" w:hAnsi="Times New Roman"/>
          <w:sz w:val="24"/>
        </w:rPr>
        <w:t xml:space="preserve"> </w:t>
      </w:r>
      <w:del w:id="34" w:author="Aili Sandre" w:date="2024-09-18T12:07:00Z">
        <w:r w:rsidR="00B87370" w:rsidDel="00BE2971">
          <w:rPr>
            <w:rFonts w:ascii="Times New Roman" w:hAnsi="Times New Roman"/>
            <w:sz w:val="24"/>
          </w:rPr>
          <w:delText xml:space="preserve">väikest </w:delText>
        </w:r>
      </w:del>
      <w:r w:rsidR="00B87370">
        <w:rPr>
          <w:rFonts w:ascii="Times New Roman" w:hAnsi="Times New Roman"/>
          <w:sz w:val="24"/>
        </w:rPr>
        <w:t xml:space="preserve">kantselei </w:t>
      </w:r>
      <w:ins w:id="35" w:author="Aili Sandre" w:date="2024-09-18T12:07:00Z">
        <w:r w:rsidR="00BE2971">
          <w:rPr>
            <w:rFonts w:ascii="Times New Roman" w:hAnsi="Times New Roman"/>
            <w:sz w:val="24"/>
          </w:rPr>
          <w:t xml:space="preserve">väikest </w:t>
        </w:r>
      </w:ins>
      <w:r w:rsidR="00B87370">
        <w:rPr>
          <w:rFonts w:ascii="Times New Roman" w:hAnsi="Times New Roman"/>
          <w:sz w:val="24"/>
        </w:rPr>
        <w:t>koosseisu ei ole</w:t>
      </w:r>
      <w:r w:rsidR="00A62752">
        <w:rPr>
          <w:rFonts w:ascii="Times New Roman" w:hAnsi="Times New Roman"/>
          <w:sz w:val="24"/>
        </w:rPr>
        <w:t xml:space="preserve"> seega</w:t>
      </w:r>
      <w:r w:rsidR="00B87370">
        <w:rPr>
          <w:rFonts w:ascii="Times New Roman" w:hAnsi="Times New Roman"/>
          <w:sz w:val="24"/>
        </w:rPr>
        <w:t xml:space="preserve"> mõistlik hoida Riikliku Lepitaja Kantseleid erald</w:t>
      </w:r>
      <w:r w:rsidR="007603BC">
        <w:rPr>
          <w:rFonts w:ascii="Times New Roman" w:hAnsi="Times New Roman"/>
          <w:sz w:val="24"/>
        </w:rPr>
        <w:t>iseisva</w:t>
      </w:r>
      <w:r w:rsidR="00B87370">
        <w:rPr>
          <w:rFonts w:ascii="Times New Roman" w:hAnsi="Times New Roman"/>
          <w:sz w:val="24"/>
        </w:rPr>
        <w:t xml:space="preserve"> üksusena.</w:t>
      </w:r>
      <w:r w:rsidR="006D6303">
        <w:rPr>
          <w:rFonts w:ascii="Times New Roman" w:hAnsi="Times New Roman"/>
          <w:sz w:val="24"/>
        </w:rPr>
        <w:t xml:space="preserve"> Seejuures on </w:t>
      </w:r>
      <w:r w:rsidR="006D2273">
        <w:rPr>
          <w:rFonts w:ascii="Times New Roman" w:hAnsi="Times New Roman"/>
          <w:sz w:val="24"/>
        </w:rPr>
        <w:t>õiguskantsleri ja riikliku lepitaja funktsioonides olulisi sarnasusi</w:t>
      </w:r>
      <w:r w:rsidR="003A5BF0">
        <w:rPr>
          <w:rFonts w:ascii="Times New Roman" w:hAnsi="Times New Roman"/>
          <w:sz w:val="24"/>
        </w:rPr>
        <w:t>. Õ</w:t>
      </w:r>
      <w:r w:rsidR="006D2273">
        <w:rPr>
          <w:rFonts w:ascii="Times New Roman" w:hAnsi="Times New Roman"/>
          <w:sz w:val="24"/>
        </w:rPr>
        <w:t>iguskantsler on</w:t>
      </w:r>
      <w:r w:rsidR="003A5BF0">
        <w:rPr>
          <w:rFonts w:ascii="Times New Roman" w:hAnsi="Times New Roman"/>
          <w:sz w:val="24"/>
        </w:rPr>
        <w:t xml:space="preserve"> sarnaselt riikliku lepitajaga</w:t>
      </w:r>
      <w:r w:rsidR="006D2273">
        <w:rPr>
          <w:rFonts w:ascii="Times New Roman" w:hAnsi="Times New Roman"/>
          <w:sz w:val="24"/>
        </w:rPr>
        <w:t xml:space="preserve"> rangelt apoliitiline institutsioon, </w:t>
      </w:r>
      <w:ins w:id="36" w:author="Aili Sandre" w:date="2024-09-18T12:08:00Z">
        <w:r w:rsidR="00BE2971">
          <w:rPr>
            <w:rFonts w:ascii="Times New Roman" w:hAnsi="Times New Roman"/>
            <w:sz w:val="24"/>
          </w:rPr>
          <w:t>mille</w:t>
        </w:r>
      </w:ins>
      <w:del w:id="37" w:author="Aili Sandre" w:date="2024-09-18T12:08:00Z">
        <w:r w:rsidR="006D2273" w:rsidDel="00BE2971">
          <w:rPr>
            <w:rFonts w:ascii="Times New Roman" w:hAnsi="Times New Roman"/>
            <w:sz w:val="24"/>
          </w:rPr>
          <w:delText>kelle</w:delText>
        </w:r>
      </w:del>
      <w:r w:rsidR="006D2273">
        <w:rPr>
          <w:rFonts w:ascii="Times New Roman" w:hAnsi="Times New Roman"/>
          <w:sz w:val="24"/>
        </w:rPr>
        <w:t xml:space="preserve"> ülesanne on seista selle eest, et </w:t>
      </w:r>
      <w:r w:rsidR="00232E51" w:rsidRPr="00232E51">
        <w:rPr>
          <w:rFonts w:ascii="Times New Roman" w:hAnsi="Times New Roman"/>
          <w:sz w:val="24"/>
        </w:rPr>
        <w:t>Eesti riigis kehtivad seadused on kooskõlas põhiseadusega ning inimeste põhiõigused ja vabadused</w:t>
      </w:r>
      <w:r w:rsidR="001E5DF4">
        <w:rPr>
          <w:rFonts w:ascii="Times New Roman" w:hAnsi="Times New Roman"/>
          <w:sz w:val="24"/>
        </w:rPr>
        <w:t>, sh ühinemisvabadus,</w:t>
      </w:r>
      <w:r w:rsidR="00232E51" w:rsidRPr="00232E51">
        <w:rPr>
          <w:rFonts w:ascii="Times New Roman" w:hAnsi="Times New Roman"/>
          <w:sz w:val="24"/>
        </w:rPr>
        <w:t xml:space="preserve"> on kaitstud</w:t>
      </w:r>
      <w:r w:rsidR="00232E51">
        <w:rPr>
          <w:rFonts w:ascii="Times New Roman" w:hAnsi="Times New Roman"/>
          <w:sz w:val="24"/>
        </w:rPr>
        <w:t>.</w:t>
      </w:r>
      <w:r w:rsidR="003E677A">
        <w:rPr>
          <w:rFonts w:ascii="Times New Roman" w:hAnsi="Times New Roman"/>
          <w:sz w:val="24"/>
        </w:rPr>
        <w:t xml:space="preserve"> </w:t>
      </w:r>
      <w:r w:rsidR="003E677A" w:rsidRPr="37A7F041">
        <w:rPr>
          <w:rFonts w:ascii="Times New Roman" w:hAnsi="Times New Roman"/>
          <w:sz w:val="24"/>
        </w:rPr>
        <w:t xml:space="preserve">Seega on õiguskantsleri ja riikliku lepitaja </w:t>
      </w:r>
      <w:ins w:id="38" w:author="Aili Sandre" w:date="2024-09-18T12:08:00Z">
        <w:r w:rsidR="00BE2971">
          <w:rPr>
            <w:rFonts w:ascii="Times New Roman" w:hAnsi="Times New Roman"/>
            <w:sz w:val="24"/>
          </w:rPr>
          <w:t>ülesannetes</w:t>
        </w:r>
      </w:ins>
      <w:del w:id="39" w:author="Aili Sandre" w:date="2024-09-18T12:08:00Z">
        <w:r w:rsidR="003E677A" w:rsidRPr="37A7F041" w:rsidDel="00BE2971">
          <w:rPr>
            <w:rFonts w:ascii="Times New Roman" w:hAnsi="Times New Roman"/>
            <w:sz w:val="24"/>
          </w:rPr>
          <w:delText>funktsioonides</w:delText>
        </w:r>
      </w:del>
      <w:r w:rsidR="003E677A" w:rsidRPr="37A7F041">
        <w:rPr>
          <w:rFonts w:ascii="Times New Roman" w:hAnsi="Times New Roman"/>
          <w:sz w:val="24"/>
        </w:rPr>
        <w:t xml:space="preserve"> olulisi kokkupuutekohti ja sarnasusi ning riikliku lepitaja tegevus sobib õiguskantsleri kantselei juurde.</w:t>
      </w:r>
    </w:p>
    <w:p w14:paraId="1D5E1FBF" w14:textId="1AC8FDDF" w:rsidR="00E96711" w:rsidRDefault="00E96711" w:rsidP="00E96711">
      <w:pPr>
        <w:rPr>
          <w:rFonts w:ascii="Times New Roman" w:hAnsi="Times New Roman"/>
          <w:sz w:val="24"/>
        </w:rPr>
      </w:pPr>
    </w:p>
    <w:p w14:paraId="313ADCC0" w14:textId="575375BB" w:rsidR="00C8499D" w:rsidRPr="00C8499D" w:rsidRDefault="75E149B8" w:rsidP="00E96711">
      <w:pPr>
        <w:rPr>
          <w:rFonts w:ascii="Times New Roman" w:hAnsi="Times New Roman"/>
          <w:sz w:val="24"/>
        </w:rPr>
        <w:sectPr w:rsidR="00C8499D" w:rsidRPr="00C8499D">
          <w:type w:val="continuous"/>
          <w:pgSz w:w="11906" w:h="16838"/>
          <w:pgMar w:top="1418" w:right="680" w:bottom="1418" w:left="1701" w:header="680" w:footer="680" w:gutter="0"/>
          <w:cols w:space="708"/>
          <w:formProt w:val="0"/>
          <w:docGrid w:linePitch="360"/>
        </w:sectPr>
      </w:pPr>
      <w:del w:id="40" w:author="Aili Sandre" w:date="2024-09-18T14:17:00Z">
        <w:r w:rsidRPr="70249064">
          <w:rPr>
            <w:rFonts w:ascii="Times New Roman" w:hAnsi="Times New Roman"/>
            <w:sz w:val="24"/>
          </w:rPr>
          <w:delText>Eelnõuga</w:delText>
        </w:r>
      </w:del>
      <w:ins w:id="41" w:author="Aili Sandre" w:date="2024-09-18T14:17:00Z">
        <w:r w:rsidRPr="70249064">
          <w:rPr>
            <w:rFonts w:ascii="Times New Roman" w:hAnsi="Times New Roman"/>
            <w:sz w:val="24"/>
          </w:rPr>
          <w:t>Eelnõu</w:t>
        </w:r>
      </w:ins>
      <w:ins w:id="42" w:author="Aili Sandre" w:date="2024-09-18T12:08:00Z">
        <w:r w:rsidR="00BE2971">
          <w:rPr>
            <w:rFonts w:ascii="Times New Roman" w:hAnsi="Times New Roman"/>
            <w:sz w:val="24"/>
          </w:rPr>
          <w:t xml:space="preserve">kohase </w:t>
        </w:r>
      </w:ins>
      <w:ins w:id="43" w:author="Aili Sandre" w:date="2024-09-18T12:09:00Z">
        <w:r w:rsidR="00BE2971">
          <w:rPr>
            <w:rFonts w:ascii="Times New Roman" w:hAnsi="Times New Roman"/>
            <w:sz w:val="24"/>
          </w:rPr>
          <w:t>seaduse</w:t>
        </w:r>
      </w:ins>
      <w:ins w:id="44" w:author="Aili Sandre" w:date="2024-09-18T14:17:00Z">
        <w:r w:rsidRPr="70249064">
          <w:rPr>
            <w:rFonts w:ascii="Times New Roman" w:hAnsi="Times New Roman"/>
            <w:sz w:val="24"/>
          </w:rPr>
          <w:t>ga</w:t>
        </w:r>
      </w:ins>
      <w:r w:rsidRPr="70249064">
        <w:rPr>
          <w:rFonts w:ascii="Times New Roman" w:hAnsi="Times New Roman"/>
          <w:sz w:val="24"/>
        </w:rPr>
        <w:t xml:space="preserve"> muudetakse peaasjalikult kollektiivse töötüli lahendamise seadust </w:t>
      </w:r>
      <w:r w:rsidR="00C76F40">
        <w:rPr>
          <w:rFonts w:ascii="Times New Roman" w:hAnsi="Times New Roman"/>
          <w:sz w:val="24"/>
        </w:rPr>
        <w:t>ja õiguskantsleri seadust</w:t>
      </w:r>
      <w:r w:rsidR="00DC518C">
        <w:rPr>
          <w:rFonts w:ascii="Times New Roman" w:hAnsi="Times New Roman"/>
          <w:sz w:val="24"/>
        </w:rPr>
        <w:t xml:space="preserve"> </w:t>
      </w:r>
      <w:r w:rsidR="00977236">
        <w:rPr>
          <w:rFonts w:ascii="Times New Roman" w:hAnsi="Times New Roman"/>
          <w:sz w:val="24"/>
        </w:rPr>
        <w:t>eesmärgiga sätestada</w:t>
      </w:r>
      <w:r w:rsidRPr="70249064">
        <w:rPr>
          <w:rFonts w:ascii="Times New Roman" w:hAnsi="Times New Roman"/>
          <w:sz w:val="24"/>
        </w:rPr>
        <w:t xml:space="preserve">, et riikliku lepitaja ülesandeid täidab edaspidi õiguskantsler. </w:t>
      </w:r>
      <w:del w:id="45" w:author="Aili Sandre" w:date="2024-09-18T14:17:00Z">
        <w:r w:rsidR="005B462A">
          <w:rPr>
            <w:rFonts w:ascii="Times New Roman" w:hAnsi="Times New Roman"/>
            <w:sz w:val="24"/>
          </w:rPr>
          <w:delText>Sellega</w:delText>
        </w:r>
      </w:del>
      <w:ins w:id="46" w:author="Aili Sandre" w:date="2024-09-18T14:17:00Z">
        <w:r w:rsidR="005B462A">
          <w:rPr>
            <w:rFonts w:ascii="Times New Roman" w:hAnsi="Times New Roman"/>
            <w:sz w:val="24"/>
          </w:rPr>
          <w:t>Se</w:t>
        </w:r>
      </w:ins>
      <w:ins w:id="47" w:author="Aili Sandre" w:date="2024-09-18T12:09:00Z">
        <w:r w:rsidR="00BE2971">
          <w:rPr>
            <w:rFonts w:ascii="Times New Roman" w:hAnsi="Times New Roman"/>
            <w:sz w:val="24"/>
          </w:rPr>
          <w:t>etõttu</w:t>
        </w:r>
      </w:ins>
      <w:del w:id="48" w:author="Aili Sandre" w:date="2024-09-18T12:09:00Z">
        <w:r w:rsidR="005B462A" w:rsidDel="00BE2971">
          <w:rPr>
            <w:rFonts w:ascii="Times New Roman" w:hAnsi="Times New Roman"/>
            <w:sz w:val="24"/>
          </w:rPr>
          <w:delText>llega seoses</w:delText>
        </w:r>
      </w:del>
      <w:r w:rsidRPr="70249064">
        <w:rPr>
          <w:rFonts w:ascii="Times New Roman" w:hAnsi="Times New Roman"/>
          <w:sz w:val="24"/>
        </w:rPr>
        <w:t xml:space="preserve"> tehakse väiksemaid </w:t>
      </w:r>
      <w:del w:id="49" w:author="Aili Sandre" w:date="2024-09-18T12:09:00Z">
        <w:r w:rsidRPr="70249064" w:rsidDel="00BE2971">
          <w:rPr>
            <w:rFonts w:ascii="Times New Roman" w:hAnsi="Times New Roman"/>
            <w:sz w:val="24"/>
          </w:rPr>
          <w:delText xml:space="preserve">mittesisulisi </w:delText>
        </w:r>
      </w:del>
      <w:r w:rsidRPr="70249064">
        <w:rPr>
          <w:rFonts w:ascii="Times New Roman" w:hAnsi="Times New Roman"/>
          <w:sz w:val="24"/>
        </w:rPr>
        <w:t xml:space="preserve">muudatusi </w:t>
      </w:r>
      <w:r w:rsidR="005B462A">
        <w:rPr>
          <w:rFonts w:ascii="Times New Roman" w:hAnsi="Times New Roman"/>
          <w:sz w:val="24"/>
        </w:rPr>
        <w:t xml:space="preserve">ka </w:t>
      </w:r>
      <w:r w:rsidRPr="70249064">
        <w:rPr>
          <w:rFonts w:ascii="Times New Roman" w:hAnsi="Times New Roman"/>
          <w:sz w:val="24"/>
        </w:rPr>
        <w:t>teistes</w:t>
      </w:r>
      <w:del w:id="50" w:author="Aili Sandre" w:date="2024-09-18T12:09:00Z">
        <w:r w:rsidRPr="70249064" w:rsidDel="00BE2971">
          <w:rPr>
            <w:rFonts w:ascii="Times New Roman" w:hAnsi="Times New Roman"/>
            <w:sz w:val="24"/>
          </w:rPr>
          <w:delText>se</w:delText>
        </w:r>
      </w:del>
      <w:r w:rsidRPr="70249064">
        <w:rPr>
          <w:rFonts w:ascii="Times New Roman" w:hAnsi="Times New Roman"/>
          <w:sz w:val="24"/>
        </w:rPr>
        <w:t xml:space="preserve"> seadustes</w:t>
      </w:r>
      <w:del w:id="51" w:author="Aili Sandre" w:date="2024-09-18T12:09:00Z">
        <w:r w:rsidRPr="70249064" w:rsidDel="00BE2971">
          <w:rPr>
            <w:rFonts w:ascii="Times New Roman" w:hAnsi="Times New Roman"/>
            <w:sz w:val="24"/>
          </w:rPr>
          <w:delText>s</w:delText>
        </w:r>
        <w:r w:rsidR="00357B67" w:rsidDel="00BE2971">
          <w:rPr>
            <w:rFonts w:ascii="Times New Roman" w:hAnsi="Times New Roman"/>
            <w:sz w:val="24"/>
          </w:rPr>
          <w:delText>e</w:delText>
        </w:r>
      </w:del>
      <w:r w:rsidRPr="70249064">
        <w:rPr>
          <w:rFonts w:ascii="Times New Roman" w:hAnsi="Times New Roman"/>
          <w:sz w:val="24"/>
        </w:rPr>
        <w:t xml:space="preserve"> (nt kõrgemate riigiteenistujate ametipalkade seadus, töötuskindlustuse seadus).</w:t>
      </w:r>
    </w:p>
    <w:p w14:paraId="5B84D00C" w14:textId="77777777" w:rsidR="0046544F" w:rsidRPr="00076EA4" w:rsidRDefault="0046544F" w:rsidP="00E96711">
      <w:pPr>
        <w:pStyle w:val="Default"/>
        <w:jc w:val="both"/>
        <w:rPr>
          <w:rFonts w:ascii="Times New Roman" w:hAnsi="Times New Roman" w:cs="Times New Roman"/>
        </w:rPr>
      </w:pPr>
    </w:p>
    <w:p w14:paraId="62883F2D" w14:textId="7D97020E" w:rsidR="00D62171" w:rsidRPr="00076EA4" w:rsidRDefault="00E91A66" w:rsidP="00E96711">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Eelnõu ettevalmistaja</w:t>
      </w:r>
    </w:p>
    <w:p w14:paraId="1FEC9E08" w14:textId="77777777" w:rsidR="00E53F55" w:rsidRPr="00076EA4" w:rsidRDefault="00E53F55" w:rsidP="00E96711">
      <w:pPr>
        <w:rPr>
          <w:rFonts w:ascii="Times New Roman" w:hAnsi="Times New Roman"/>
          <w:bCs/>
          <w:sz w:val="24"/>
        </w:rPr>
      </w:pPr>
    </w:p>
    <w:p w14:paraId="537755F9" w14:textId="77777777" w:rsidR="00825B77" w:rsidRDefault="00825B77" w:rsidP="00E96711">
      <w:pPr>
        <w:rPr>
          <w:rFonts w:ascii="Times New Roman" w:hAnsi="Times New Roman"/>
          <w:bCs/>
          <w:sz w:val="24"/>
        </w:rPr>
        <w:sectPr w:rsidR="00825B77">
          <w:type w:val="continuous"/>
          <w:pgSz w:w="11906" w:h="16838"/>
          <w:pgMar w:top="1418" w:right="680" w:bottom="1418" w:left="1701" w:header="680" w:footer="680" w:gutter="0"/>
          <w:cols w:space="708"/>
          <w:docGrid w:linePitch="360"/>
        </w:sectPr>
      </w:pPr>
    </w:p>
    <w:p w14:paraId="6A71ACF0" w14:textId="30B385E1" w:rsidR="00267BF3" w:rsidRDefault="171B7D27" w:rsidP="00E96711">
      <w:pPr>
        <w:rPr>
          <w:ins w:id="52" w:author="Aili Sandre" w:date="2024-09-18T11:56:00Z"/>
          <w:rFonts w:ascii="Times New Roman" w:hAnsi="Times New Roman"/>
          <w:sz w:val="24"/>
        </w:rPr>
      </w:pPr>
      <w:r w:rsidRPr="70249064">
        <w:rPr>
          <w:rFonts w:ascii="Times New Roman" w:hAnsi="Times New Roman"/>
          <w:sz w:val="24"/>
        </w:rPr>
        <w:t>Eelnõu ja seletuskirja koosta</w:t>
      </w:r>
      <w:r w:rsidR="00873986">
        <w:rPr>
          <w:rFonts w:ascii="Times New Roman" w:hAnsi="Times New Roman"/>
          <w:sz w:val="24"/>
        </w:rPr>
        <w:t>si</w:t>
      </w:r>
      <w:r w:rsidRPr="70249064">
        <w:rPr>
          <w:rFonts w:ascii="Times New Roman" w:hAnsi="Times New Roman"/>
          <w:sz w:val="24"/>
        </w:rPr>
        <w:t>d Majandus- ja Kommunikatsiooniministeeriumi töösuhete ja töökeskkonna osakonna töösuhete poliitika juht Maria-Helena Rahumets (</w:t>
      </w:r>
      <w:hyperlink r:id="rId14">
        <w:r w:rsidRPr="70249064">
          <w:rPr>
            <w:rStyle w:val="Hperlink"/>
            <w:rFonts w:ascii="Times New Roman" w:hAnsi="Times New Roman"/>
            <w:color w:val="467886"/>
            <w:sz w:val="24"/>
          </w:rPr>
          <w:t>maria-helena.rahumets@mkm.ee</w:t>
        </w:r>
      </w:hyperlink>
      <w:r w:rsidRPr="70249064">
        <w:rPr>
          <w:rFonts w:ascii="Times New Roman" w:hAnsi="Times New Roman"/>
          <w:sz w:val="24"/>
        </w:rPr>
        <w:t>, +372</w:t>
      </w:r>
      <w:r w:rsidR="00405ECF">
        <w:rPr>
          <w:rFonts w:ascii="Times New Roman" w:hAnsi="Times New Roman"/>
          <w:sz w:val="24"/>
        </w:rPr>
        <w:t xml:space="preserve"> </w:t>
      </w:r>
      <w:r w:rsidRPr="70249064">
        <w:rPr>
          <w:rFonts w:ascii="Times New Roman" w:hAnsi="Times New Roman"/>
          <w:sz w:val="24"/>
        </w:rPr>
        <w:t>5916 2680) ja nõunik Johann Vootele Mäevere (</w:t>
      </w:r>
      <w:hyperlink r:id="rId15">
        <w:r w:rsidRPr="70249064">
          <w:rPr>
            <w:rStyle w:val="Hperlink"/>
            <w:rFonts w:ascii="Times New Roman" w:hAnsi="Times New Roman"/>
            <w:color w:val="467886"/>
            <w:sz w:val="24"/>
          </w:rPr>
          <w:t>johann.maevere@mkm.ee</w:t>
        </w:r>
      </w:hyperlink>
      <w:r w:rsidRPr="70249064">
        <w:rPr>
          <w:rFonts w:ascii="Times New Roman" w:hAnsi="Times New Roman"/>
          <w:sz w:val="24"/>
        </w:rPr>
        <w:t>, +372</w:t>
      </w:r>
      <w:r w:rsidR="00405ECF">
        <w:rPr>
          <w:rFonts w:ascii="Times New Roman" w:hAnsi="Times New Roman"/>
          <w:sz w:val="24"/>
        </w:rPr>
        <w:t xml:space="preserve"> </w:t>
      </w:r>
      <w:r w:rsidRPr="70249064">
        <w:rPr>
          <w:rFonts w:ascii="Times New Roman" w:hAnsi="Times New Roman"/>
          <w:sz w:val="24"/>
        </w:rPr>
        <w:t>5378 5158). Eelnõu</w:t>
      </w:r>
      <w:r w:rsidR="002C1E29">
        <w:rPr>
          <w:rFonts w:ascii="Times New Roman" w:hAnsi="Times New Roman"/>
          <w:sz w:val="24"/>
        </w:rPr>
        <w:t>ga kaasnevaid</w:t>
      </w:r>
      <w:r w:rsidRPr="70249064">
        <w:rPr>
          <w:rFonts w:ascii="Times New Roman" w:hAnsi="Times New Roman"/>
          <w:sz w:val="24"/>
        </w:rPr>
        <w:t xml:space="preserve"> </w:t>
      </w:r>
      <w:r w:rsidR="002C1E29">
        <w:rPr>
          <w:rFonts w:ascii="Times New Roman" w:hAnsi="Times New Roman"/>
          <w:sz w:val="24"/>
        </w:rPr>
        <w:t>mõjusid hind</w:t>
      </w:r>
      <w:r w:rsidR="00873986">
        <w:rPr>
          <w:rFonts w:ascii="Times New Roman" w:hAnsi="Times New Roman"/>
          <w:sz w:val="24"/>
        </w:rPr>
        <w:t>asid</w:t>
      </w:r>
      <w:r w:rsidRPr="70249064">
        <w:rPr>
          <w:rFonts w:ascii="Times New Roman" w:hAnsi="Times New Roman"/>
          <w:sz w:val="24"/>
        </w:rPr>
        <w:t xml:space="preserve"> Majandus- ja Kommunikatsiooniministeeriumi töövaldkonna analüüsijuht </w:t>
      </w:r>
      <w:proofErr w:type="spellStart"/>
      <w:r w:rsidRPr="70249064">
        <w:rPr>
          <w:rFonts w:ascii="Times New Roman" w:hAnsi="Times New Roman"/>
          <w:sz w:val="24"/>
        </w:rPr>
        <w:t>Deisi</w:t>
      </w:r>
      <w:proofErr w:type="spellEnd"/>
      <w:r w:rsidRPr="70249064">
        <w:rPr>
          <w:rFonts w:ascii="Times New Roman" w:hAnsi="Times New Roman"/>
          <w:sz w:val="24"/>
        </w:rPr>
        <w:t xml:space="preserve"> Pohlak (</w:t>
      </w:r>
      <w:hyperlink r:id="rId16">
        <w:r w:rsidRPr="70249064">
          <w:rPr>
            <w:rStyle w:val="Hperlink"/>
            <w:rFonts w:ascii="Times New Roman" w:hAnsi="Times New Roman"/>
            <w:color w:val="467886"/>
            <w:sz w:val="24"/>
          </w:rPr>
          <w:t>deisi.pohlak@mkm.ee</w:t>
        </w:r>
      </w:hyperlink>
      <w:r w:rsidRPr="70249064">
        <w:rPr>
          <w:rFonts w:ascii="Times New Roman" w:hAnsi="Times New Roman"/>
          <w:sz w:val="24"/>
        </w:rPr>
        <w:t>, +372</w:t>
      </w:r>
      <w:r w:rsidR="00405ECF">
        <w:rPr>
          <w:rFonts w:ascii="Times New Roman" w:hAnsi="Times New Roman"/>
          <w:sz w:val="24"/>
        </w:rPr>
        <w:t xml:space="preserve"> </w:t>
      </w:r>
      <w:r w:rsidRPr="70249064">
        <w:rPr>
          <w:rFonts w:ascii="Times New Roman" w:hAnsi="Times New Roman"/>
          <w:sz w:val="24"/>
        </w:rPr>
        <w:t>5912 7349) ja töövaldkonna andmete nõunik Ingel Kadarik (</w:t>
      </w:r>
      <w:hyperlink r:id="rId17">
        <w:r w:rsidRPr="70249064">
          <w:rPr>
            <w:rStyle w:val="Hperlink"/>
            <w:rFonts w:ascii="Times New Roman" w:hAnsi="Times New Roman"/>
            <w:color w:val="467886"/>
            <w:sz w:val="24"/>
          </w:rPr>
          <w:t>ingel.kadarik@mkm.ee</w:t>
        </w:r>
      </w:hyperlink>
      <w:r w:rsidRPr="70249064">
        <w:rPr>
          <w:rFonts w:ascii="Times New Roman" w:hAnsi="Times New Roman"/>
          <w:sz w:val="24"/>
        </w:rPr>
        <w:t>, +372</w:t>
      </w:r>
      <w:r w:rsidR="00405ECF">
        <w:rPr>
          <w:rFonts w:ascii="Times New Roman" w:hAnsi="Times New Roman"/>
          <w:sz w:val="24"/>
        </w:rPr>
        <w:t xml:space="preserve"> </w:t>
      </w:r>
      <w:r w:rsidRPr="70249064">
        <w:rPr>
          <w:rFonts w:ascii="Times New Roman" w:hAnsi="Times New Roman"/>
          <w:sz w:val="24"/>
        </w:rPr>
        <w:t xml:space="preserve">5451 0226). </w:t>
      </w:r>
      <w:r w:rsidR="00896436">
        <w:rPr>
          <w:rFonts w:ascii="Times New Roman" w:hAnsi="Times New Roman"/>
          <w:sz w:val="24"/>
        </w:rPr>
        <w:t>Eelnõu koostamises osale</w:t>
      </w:r>
      <w:r w:rsidR="00873986">
        <w:rPr>
          <w:rFonts w:ascii="Times New Roman" w:hAnsi="Times New Roman"/>
          <w:sz w:val="24"/>
        </w:rPr>
        <w:t>s</w:t>
      </w:r>
      <w:r w:rsidR="00896436">
        <w:rPr>
          <w:rFonts w:ascii="Times New Roman" w:hAnsi="Times New Roman"/>
          <w:sz w:val="24"/>
        </w:rPr>
        <w:t xml:space="preserve"> tööala asekantsler Ulla Saar (</w:t>
      </w:r>
      <w:hyperlink r:id="rId18">
        <w:r w:rsidR="00896436">
          <w:rPr>
            <w:rStyle w:val="Hperlink"/>
            <w:rFonts w:ascii="Times New Roman" w:hAnsi="Times New Roman"/>
            <w:color w:val="467886"/>
            <w:sz w:val="24"/>
          </w:rPr>
          <w:t>ulla</w:t>
        </w:r>
        <w:r w:rsidR="00896436" w:rsidRPr="70249064">
          <w:rPr>
            <w:rStyle w:val="Hperlink"/>
            <w:rFonts w:ascii="Times New Roman" w:hAnsi="Times New Roman"/>
            <w:color w:val="467886"/>
            <w:sz w:val="24"/>
          </w:rPr>
          <w:t>.</w:t>
        </w:r>
        <w:r w:rsidR="00896436">
          <w:rPr>
            <w:rStyle w:val="Hperlink"/>
            <w:rFonts w:ascii="Times New Roman" w:hAnsi="Times New Roman"/>
            <w:color w:val="467886"/>
            <w:sz w:val="24"/>
          </w:rPr>
          <w:t>saar</w:t>
        </w:r>
        <w:r w:rsidR="00896436" w:rsidRPr="70249064">
          <w:rPr>
            <w:rStyle w:val="Hperlink"/>
            <w:rFonts w:ascii="Times New Roman" w:hAnsi="Times New Roman"/>
            <w:color w:val="467886"/>
            <w:sz w:val="24"/>
          </w:rPr>
          <w:t>@mkm.ee</w:t>
        </w:r>
      </w:hyperlink>
      <w:r w:rsidR="00896436" w:rsidRPr="70249064">
        <w:rPr>
          <w:rFonts w:ascii="Times New Roman" w:hAnsi="Times New Roman"/>
          <w:sz w:val="24"/>
        </w:rPr>
        <w:t>, +372</w:t>
      </w:r>
      <w:r w:rsidR="00896436">
        <w:rPr>
          <w:rFonts w:ascii="Times New Roman" w:hAnsi="Times New Roman"/>
          <w:sz w:val="24"/>
        </w:rPr>
        <w:t xml:space="preserve"> </w:t>
      </w:r>
      <w:r w:rsidR="005D1B53" w:rsidRPr="005D1B53">
        <w:rPr>
          <w:rFonts w:ascii="Times New Roman" w:hAnsi="Times New Roman"/>
          <w:sz w:val="24"/>
        </w:rPr>
        <w:t>5919 8883</w:t>
      </w:r>
      <w:r w:rsidR="005D1B53">
        <w:rPr>
          <w:rFonts w:ascii="Times New Roman" w:hAnsi="Times New Roman"/>
          <w:sz w:val="24"/>
        </w:rPr>
        <w:t>).</w:t>
      </w:r>
    </w:p>
    <w:p w14:paraId="54D6E41E" w14:textId="3426D1AA" w:rsidR="00E60502" w:rsidRDefault="00E60502" w:rsidP="00E96711">
      <w:pPr>
        <w:rPr>
          <w:ins w:id="53" w:author="Aili Sandre" w:date="2024-09-18T14:17:00Z"/>
          <w:rFonts w:ascii="Times New Roman" w:hAnsi="Times New Roman"/>
          <w:sz w:val="24"/>
        </w:rPr>
      </w:pPr>
      <w:ins w:id="54" w:author="Aili Sandre" w:date="2024-09-18T11:56:00Z">
        <w:r>
          <w:rPr>
            <w:rFonts w:ascii="Times New Roman" w:hAnsi="Times New Roman"/>
            <w:sz w:val="24"/>
          </w:rPr>
          <w:t>Keele</w:t>
        </w:r>
      </w:ins>
      <w:ins w:id="55" w:author="Aili Sandre" w:date="2024-09-18T11:57:00Z">
        <w:r>
          <w:rPr>
            <w:rFonts w:ascii="Times New Roman" w:hAnsi="Times New Roman"/>
            <w:sz w:val="24"/>
          </w:rPr>
          <w:t xml:space="preserve">toimetuse tegi Justiitsministeeriumi õigusloome talituse keeletoimetaja Aili </w:t>
        </w:r>
        <w:proofErr w:type="spellStart"/>
        <w:r>
          <w:rPr>
            <w:rFonts w:ascii="Times New Roman" w:hAnsi="Times New Roman"/>
            <w:sz w:val="24"/>
          </w:rPr>
          <w:t>Sandre</w:t>
        </w:r>
        <w:proofErr w:type="spellEnd"/>
        <w:r>
          <w:rPr>
            <w:rFonts w:ascii="Times New Roman" w:hAnsi="Times New Roman"/>
            <w:sz w:val="24"/>
          </w:rPr>
          <w:t xml:space="preserve"> (aili.sandre@just.ee).</w:t>
        </w:r>
      </w:ins>
    </w:p>
    <w:p w14:paraId="6CB233A3" w14:textId="77777777" w:rsidR="00896436" w:rsidRDefault="00896436" w:rsidP="00E96711"/>
    <w:p w14:paraId="50B5B109" w14:textId="3D5EE7FA" w:rsidR="009B034A" w:rsidDel="00774013" w:rsidRDefault="171B7D27" w:rsidP="00E96711">
      <w:pPr>
        <w:rPr>
          <w:ins w:id="56" w:author="Aili Sandre" w:date="2024-09-18T11:56:00Z"/>
          <w:del w:id="57" w:author="Katariina Kärsten" w:date="2024-09-18T14:19:00Z"/>
          <w:rFonts w:ascii="Times New Roman" w:hAnsi="Times New Roman"/>
          <w:sz w:val="24"/>
        </w:rPr>
      </w:pPr>
      <w:r w:rsidRPr="70249064">
        <w:rPr>
          <w:rFonts w:ascii="Times New Roman" w:hAnsi="Times New Roman"/>
          <w:sz w:val="24"/>
        </w:rPr>
        <w:t xml:space="preserve">Eelnõu juriidilise ekspertiisi </w:t>
      </w:r>
      <w:r w:rsidR="00873986">
        <w:rPr>
          <w:rFonts w:ascii="Times New Roman" w:hAnsi="Times New Roman"/>
          <w:sz w:val="24"/>
        </w:rPr>
        <w:t>tegi</w:t>
      </w:r>
      <w:r w:rsidRPr="70249064">
        <w:rPr>
          <w:rFonts w:ascii="Times New Roman" w:hAnsi="Times New Roman"/>
          <w:sz w:val="24"/>
        </w:rPr>
        <w:t xml:space="preserve"> Majandus- ja Kommunikatsiooniministeeriumi õigusosakonna õigusnõunik </w:t>
      </w:r>
      <w:proofErr w:type="spellStart"/>
      <w:r w:rsidRPr="70249064">
        <w:rPr>
          <w:rFonts w:ascii="Times New Roman" w:hAnsi="Times New Roman"/>
          <w:sz w:val="24"/>
        </w:rPr>
        <w:t>Ragnar</w:t>
      </w:r>
      <w:proofErr w:type="spellEnd"/>
      <w:r w:rsidRPr="70249064">
        <w:rPr>
          <w:rFonts w:ascii="Times New Roman" w:hAnsi="Times New Roman"/>
          <w:sz w:val="24"/>
        </w:rPr>
        <w:t xml:space="preserve"> Kass (</w:t>
      </w:r>
      <w:hyperlink r:id="rId19">
        <w:r w:rsidRPr="70249064">
          <w:rPr>
            <w:rStyle w:val="Hperlink"/>
            <w:rFonts w:ascii="Times New Roman" w:hAnsi="Times New Roman"/>
            <w:color w:val="467886"/>
            <w:sz w:val="24"/>
          </w:rPr>
          <w:t>ragnar.kass@mkm.ee</w:t>
        </w:r>
      </w:hyperlink>
      <w:del w:id="58" w:author="Katariina Kärsten" w:date="2024-09-18T14:19:00Z">
        <w:r w:rsidRPr="4CE00454" w:rsidDel="00774013">
          <w:rPr>
            <w:rFonts w:ascii="Times New Roman" w:hAnsi="Times New Roman"/>
            <w:sz w:val="24"/>
          </w:rPr>
          <w:delText>)</w:delText>
        </w:r>
        <w:r w:rsidR="009D40BD" w:rsidRPr="4CE00454" w:rsidDel="00774013">
          <w:rPr>
            <w:rFonts w:ascii="Times New Roman" w:hAnsi="Times New Roman"/>
            <w:sz w:val="24"/>
          </w:rPr>
          <w:delText>.</w:delText>
        </w:r>
      </w:del>
    </w:p>
    <w:p w14:paraId="242A0CB9" w14:textId="0C4A805B" w:rsidR="00E60502" w:rsidRPr="00B8421B" w:rsidDel="00774013" w:rsidRDefault="00E60502" w:rsidP="00E96711">
      <w:pPr>
        <w:rPr>
          <w:del w:id="59" w:author="Katariina Kärsten" w:date="2024-09-18T14:19:00Z"/>
          <w:rFonts w:ascii="Times New Roman" w:hAnsi="Times New Roman"/>
          <w:bCs/>
          <w:sz w:val="24"/>
        </w:rPr>
        <w:sectPr w:rsidR="00E60502" w:rsidRPr="00B8421B" w:rsidDel="00774013">
          <w:type w:val="continuous"/>
          <w:pgSz w:w="11906" w:h="16838"/>
          <w:pgMar w:top="1418" w:right="680" w:bottom="1418" w:left="1701" w:header="680" w:footer="680" w:gutter="0"/>
          <w:cols w:space="708"/>
          <w:formProt w:val="0"/>
          <w:docGrid w:linePitch="360"/>
        </w:sectPr>
      </w:pPr>
    </w:p>
    <w:p w14:paraId="34BF95C1" w14:textId="4E1DDF7D" w:rsidR="0046544F" w:rsidRPr="00076EA4" w:rsidDel="00774013" w:rsidRDefault="0046544F">
      <w:pPr>
        <w:rPr>
          <w:del w:id="60" w:author="Katariina Kärsten" w:date="2024-09-18T14:19:00Z"/>
          <w:rFonts w:ascii="Times New Roman" w:hAnsi="Times New Roman"/>
        </w:rPr>
        <w:pPrChange w:id="61" w:author="Katariina Kärsten" w:date="2024-09-18T14:19:00Z">
          <w:pPr>
            <w:pStyle w:val="Default"/>
            <w:jc w:val="both"/>
          </w:pPr>
        </w:pPrChange>
      </w:pPr>
    </w:p>
    <w:p w14:paraId="64CCDCDF" w14:textId="55292AC0" w:rsidR="00413B8A" w:rsidRDefault="00413B8A">
      <w:pPr>
        <w:jc w:val="left"/>
        <w:rPr>
          <w:rFonts w:ascii="Times New Roman" w:hAnsi="Times New Roman"/>
          <w:b/>
          <w:bCs/>
          <w:sz w:val="24"/>
        </w:rPr>
      </w:pPr>
      <w:del w:id="62" w:author="Katariina Kärsten" w:date="2024-09-18T14:19:00Z">
        <w:r w:rsidDel="00774013">
          <w:rPr>
            <w:rFonts w:ascii="Times New Roman" w:hAnsi="Times New Roman"/>
            <w:b/>
            <w:bCs/>
            <w:sz w:val="24"/>
          </w:rPr>
          <w:br w:type="page"/>
        </w:r>
      </w:del>
    </w:p>
    <w:p w14:paraId="5E1C6377" w14:textId="4A7E27E2" w:rsidR="00986736" w:rsidRPr="00076EA4" w:rsidRDefault="00E91A66" w:rsidP="00E96711">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Märkused</w:t>
      </w:r>
    </w:p>
    <w:p w14:paraId="0220C7F1" w14:textId="77777777" w:rsidR="00D62171" w:rsidRPr="00076EA4" w:rsidRDefault="00D62171" w:rsidP="00E96711">
      <w:pPr>
        <w:rPr>
          <w:rFonts w:ascii="Times New Roman" w:hAnsi="Times New Roman"/>
          <w:sz w:val="24"/>
          <w:lang w:eastAsia="et-EE"/>
        </w:rPr>
      </w:pPr>
    </w:p>
    <w:p w14:paraId="3EA317C2" w14:textId="77777777" w:rsidR="00E215F1" w:rsidRDefault="00E215F1" w:rsidP="00E96711">
      <w:pPr>
        <w:rPr>
          <w:rFonts w:ascii="Times New Roman" w:hAnsi="Times New Roman"/>
          <w:sz w:val="24"/>
          <w:lang w:eastAsia="et-EE"/>
        </w:rPr>
        <w:sectPr w:rsidR="00E215F1">
          <w:type w:val="continuous"/>
          <w:pgSz w:w="11906" w:h="16838"/>
          <w:pgMar w:top="1418" w:right="680" w:bottom="1418" w:left="1701" w:header="680" w:footer="680" w:gutter="0"/>
          <w:cols w:space="708"/>
          <w:docGrid w:linePitch="360"/>
        </w:sectPr>
      </w:pPr>
    </w:p>
    <w:p w14:paraId="2AD062A0" w14:textId="4FA9D85A" w:rsidR="00B90FF6" w:rsidRDefault="00B90FF6" w:rsidP="00E96711">
      <w:pPr>
        <w:rPr>
          <w:rFonts w:ascii="Times New Roman" w:hAnsi="Times New Roman"/>
          <w:sz w:val="24"/>
          <w:lang w:eastAsia="et-EE"/>
        </w:rPr>
      </w:pPr>
      <w:del w:id="63" w:author="Aili Sandre" w:date="2024-09-18T14:17:00Z">
        <w:r>
          <w:rPr>
            <w:rFonts w:ascii="Times New Roman" w:hAnsi="Times New Roman"/>
            <w:sz w:val="24"/>
            <w:lang w:eastAsia="et-EE"/>
          </w:rPr>
          <w:delText>Eelnõuga</w:delText>
        </w:r>
      </w:del>
      <w:ins w:id="64" w:author="Aili Sandre" w:date="2024-09-18T14:17:00Z">
        <w:r>
          <w:rPr>
            <w:rFonts w:ascii="Times New Roman" w:hAnsi="Times New Roman"/>
            <w:sz w:val="24"/>
            <w:lang w:eastAsia="et-EE"/>
          </w:rPr>
          <w:t>Eelnõu</w:t>
        </w:r>
      </w:ins>
      <w:ins w:id="65" w:author="Aili Sandre" w:date="2024-09-18T12:11:00Z">
        <w:r w:rsidR="00BE2971">
          <w:rPr>
            <w:rFonts w:ascii="Times New Roman" w:hAnsi="Times New Roman"/>
            <w:sz w:val="24"/>
            <w:lang w:eastAsia="et-EE"/>
          </w:rPr>
          <w:t>kohase seaduse</w:t>
        </w:r>
      </w:ins>
      <w:ins w:id="66" w:author="Aili Sandre" w:date="2024-09-18T14:17:00Z">
        <w:r>
          <w:rPr>
            <w:rFonts w:ascii="Times New Roman" w:hAnsi="Times New Roman"/>
            <w:sz w:val="24"/>
            <w:lang w:eastAsia="et-EE"/>
          </w:rPr>
          <w:t>ga</w:t>
        </w:r>
      </w:ins>
      <w:r>
        <w:rPr>
          <w:rFonts w:ascii="Times New Roman" w:hAnsi="Times New Roman"/>
          <w:sz w:val="24"/>
          <w:lang w:eastAsia="et-EE"/>
        </w:rPr>
        <w:t xml:space="preserve"> muudetakse kollektiivse töötüli lahendamise seadust </w:t>
      </w:r>
      <w:r w:rsidR="00B731DC">
        <w:rPr>
          <w:rFonts w:ascii="Times New Roman" w:hAnsi="Times New Roman"/>
          <w:sz w:val="24"/>
          <w:lang w:eastAsia="et-EE"/>
        </w:rPr>
        <w:t xml:space="preserve">(RT </w:t>
      </w:r>
      <w:r w:rsidR="003B5C4A">
        <w:rPr>
          <w:rFonts w:ascii="Times New Roman" w:hAnsi="Times New Roman"/>
          <w:sz w:val="24"/>
          <w:lang w:eastAsia="et-EE"/>
        </w:rPr>
        <w:t>I</w:t>
      </w:r>
      <w:r w:rsidR="003B5C4A" w:rsidRPr="003B5C4A">
        <w:rPr>
          <w:rFonts w:ascii="Times New Roman" w:hAnsi="Times New Roman"/>
          <w:sz w:val="24"/>
          <w:lang w:eastAsia="et-EE"/>
        </w:rPr>
        <w:t>, 30.06.2023, 31</w:t>
      </w:r>
      <w:r w:rsidR="00B731DC">
        <w:rPr>
          <w:rFonts w:ascii="Times New Roman" w:hAnsi="Times New Roman"/>
          <w:sz w:val="24"/>
          <w:lang w:eastAsia="et-EE"/>
        </w:rPr>
        <w:t>)</w:t>
      </w:r>
      <w:r w:rsidR="00F43726">
        <w:rPr>
          <w:rFonts w:ascii="Times New Roman" w:hAnsi="Times New Roman"/>
          <w:sz w:val="24"/>
          <w:lang w:eastAsia="et-EE"/>
        </w:rPr>
        <w:t xml:space="preserve">, </w:t>
      </w:r>
      <w:r w:rsidR="00D10BDC">
        <w:rPr>
          <w:rFonts w:ascii="Times New Roman" w:hAnsi="Times New Roman"/>
          <w:sz w:val="24"/>
          <w:lang w:eastAsia="et-EE"/>
        </w:rPr>
        <w:t>avaliku teenistuse seadust (</w:t>
      </w:r>
      <w:r w:rsidR="00D10BDC" w:rsidRPr="00D10BDC">
        <w:rPr>
          <w:rFonts w:ascii="Times New Roman" w:hAnsi="Times New Roman"/>
          <w:sz w:val="24"/>
          <w:lang w:eastAsia="et-EE"/>
        </w:rPr>
        <w:t>RT I, 02.05.2024, 21</w:t>
      </w:r>
      <w:r w:rsidR="00D10BDC">
        <w:rPr>
          <w:rFonts w:ascii="Times New Roman" w:hAnsi="Times New Roman"/>
          <w:sz w:val="24"/>
          <w:lang w:eastAsia="et-EE"/>
        </w:rPr>
        <w:t xml:space="preserve">), </w:t>
      </w:r>
      <w:r w:rsidR="00CB0DB8">
        <w:rPr>
          <w:rFonts w:ascii="Times New Roman" w:hAnsi="Times New Roman"/>
          <w:sz w:val="24"/>
          <w:lang w:eastAsia="et-EE"/>
        </w:rPr>
        <w:t>kõrgemate riigiteenijate ametipalkade seadust (</w:t>
      </w:r>
      <w:r w:rsidR="00C7628B" w:rsidRPr="00C7628B">
        <w:rPr>
          <w:rFonts w:ascii="Times New Roman" w:hAnsi="Times New Roman"/>
          <w:sz w:val="24"/>
          <w:lang w:eastAsia="et-EE"/>
        </w:rPr>
        <w:t>RT I, 04.01.2024, 3</w:t>
      </w:r>
      <w:r w:rsidR="00CB0DB8">
        <w:rPr>
          <w:rFonts w:ascii="Times New Roman" w:hAnsi="Times New Roman"/>
          <w:sz w:val="24"/>
          <w:lang w:eastAsia="et-EE"/>
        </w:rPr>
        <w:t>), maksukorralduse seadust (</w:t>
      </w:r>
      <w:r w:rsidR="00AF0D82" w:rsidRPr="00AF0D82">
        <w:rPr>
          <w:rFonts w:ascii="Times New Roman" w:hAnsi="Times New Roman"/>
          <w:sz w:val="24"/>
          <w:lang w:eastAsia="et-EE"/>
        </w:rPr>
        <w:t>RT I, 21.06.2024, 6</w:t>
      </w:r>
      <w:r w:rsidR="00CB0DB8">
        <w:rPr>
          <w:rFonts w:ascii="Times New Roman" w:hAnsi="Times New Roman"/>
          <w:sz w:val="24"/>
          <w:lang w:eastAsia="et-EE"/>
        </w:rPr>
        <w:t>), ravikindlustuse seadust (</w:t>
      </w:r>
      <w:r w:rsidR="009E1D30" w:rsidRPr="009E1D30">
        <w:rPr>
          <w:rFonts w:ascii="Times New Roman" w:hAnsi="Times New Roman"/>
          <w:sz w:val="24"/>
          <w:lang w:eastAsia="et-EE"/>
        </w:rPr>
        <w:t>RT I, 21.06.2024, 17</w:t>
      </w:r>
      <w:r w:rsidR="00CB0DB8">
        <w:rPr>
          <w:rFonts w:ascii="Times New Roman" w:hAnsi="Times New Roman"/>
          <w:sz w:val="24"/>
          <w:lang w:eastAsia="et-EE"/>
        </w:rPr>
        <w:t>),</w:t>
      </w:r>
      <w:r w:rsidR="00D10BDC">
        <w:rPr>
          <w:rFonts w:ascii="Times New Roman" w:hAnsi="Times New Roman"/>
          <w:sz w:val="24"/>
          <w:lang w:eastAsia="et-EE"/>
        </w:rPr>
        <w:t xml:space="preserve"> tööturumeetmete seadust (</w:t>
      </w:r>
      <w:r w:rsidR="00D10BDC" w:rsidRPr="00D10BDC">
        <w:rPr>
          <w:rFonts w:ascii="Times New Roman" w:hAnsi="Times New Roman"/>
          <w:sz w:val="24"/>
          <w:lang w:eastAsia="et-EE"/>
        </w:rPr>
        <w:t>RT I, 06.07.2023, 110</w:t>
      </w:r>
      <w:r w:rsidR="00D10BDC">
        <w:rPr>
          <w:rFonts w:ascii="Times New Roman" w:hAnsi="Times New Roman"/>
          <w:sz w:val="24"/>
          <w:lang w:eastAsia="et-EE"/>
        </w:rPr>
        <w:t>),</w:t>
      </w:r>
      <w:r w:rsidR="00CB0DB8">
        <w:rPr>
          <w:rFonts w:ascii="Times New Roman" w:hAnsi="Times New Roman"/>
          <w:sz w:val="24"/>
          <w:lang w:eastAsia="et-EE"/>
        </w:rPr>
        <w:t xml:space="preserve"> töötuskindlustuse seadust (</w:t>
      </w:r>
      <w:r w:rsidR="00A96DBF" w:rsidRPr="00A96DBF">
        <w:rPr>
          <w:rFonts w:ascii="Times New Roman" w:hAnsi="Times New Roman"/>
          <w:sz w:val="24"/>
          <w:lang w:eastAsia="et-EE"/>
        </w:rPr>
        <w:t>RT I, 06.07.2023, 111</w:t>
      </w:r>
      <w:r w:rsidR="00CB0DB8">
        <w:rPr>
          <w:rFonts w:ascii="Times New Roman" w:hAnsi="Times New Roman"/>
          <w:sz w:val="24"/>
          <w:lang w:eastAsia="et-EE"/>
        </w:rPr>
        <w:t xml:space="preserve">), </w:t>
      </w:r>
      <w:r w:rsidR="00F43726">
        <w:rPr>
          <w:rFonts w:ascii="Times New Roman" w:hAnsi="Times New Roman"/>
          <w:sz w:val="24"/>
          <w:lang w:eastAsia="et-EE"/>
        </w:rPr>
        <w:t>töövaidluse lahedamise seadust (</w:t>
      </w:r>
      <w:r w:rsidR="00E22239" w:rsidRPr="00E22239">
        <w:rPr>
          <w:rFonts w:ascii="Times New Roman" w:hAnsi="Times New Roman"/>
          <w:sz w:val="24"/>
          <w:lang w:eastAsia="et-EE"/>
        </w:rPr>
        <w:t>RT I, 24.11.2020, 6</w:t>
      </w:r>
      <w:r w:rsidR="00E22239">
        <w:rPr>
          <w:rFonts w:ascii="Times New Roman" w:hAnsi="Times New Roman"/>
          <w:sz w:val="24"/>
          <w:lang w:eastAsia="et-EE"/>
        </w:rPr>
        <w:t>)</w:t>
      </w:r>
      <w:r w:rsidR="00B731DC">
        <w:rPr>
          <w:rFonts w:ascii="Times New Roman" w:hAnsi="Times New Roman"/>
          <w:sz w:val="24"/>
          <w:lang w:eastAsia="et-EE"/>
        </w:rPr>
        <w:t xml:space="preserve"> ja õiguskantsleri seadust (</w:t>
      </w:r>
      <w:r w:rsidR="00447EFF" w:rsidRPr="00447EFF">
        <w:rPr>
          <w:rFonts w:ascii="Times New Roman" w:hAnsi="Times New Roman"/>
          <w:sz w:val="24"/>
          <w:lang w:eastAsia="et-EE"/>
        </w:rPr>
        <w:t>RT I, 26.05.2020, 11</w:t>
      </w:r>
      <w:r w:rsidR="00B731DC">
        <w:rPr>
          <w:rFonts w:ascii="Times New Roman" w:hAnsi="Times New Roman"/>
          <w:sz w:val="24"/>
          <w:lang w:eastAsia="et-EE"/>
        </w:rPr>
        <w:t>).</w:t>
      </w:r>
      <w:del w:id="67" w:author="Aili Sandre" w:date="2024-09-18T12:12:00Z">
        <w:r w:rsidR="00B731DC" w:rsidDel="00BE2971">
          <w:rPr>
            <w:rFonts w:ascii="Times New Roman" w:hAnsi="Times New Roman"/>
            <w:sz w:val="24"/>
            <w:lang w:eastAsia="et-EE"/>
          </w:rPr>
          <w:delText xml:space="preserve"> </w:delText>
        </w:r>
      </w:del>
    </w:p>
    <w:p w14:paraId="2CF63D3C" w14:textId="77777777" w:rsidR="00B731DC" w:rsidRDefault="00B731DC" w:rsidP="00E96711">
      <w:pPr>
        <w:rPr>
          <w:rFonts w:ascii="Times New Roman" w:hAnsi="Times New Roman"/>
          <w:sz w:val="24"/>
          <w:lang w:eastAsia="et-EE"/>
        </w:rPr>
      </w:pPr>
    </w:p>
    <w:p w14:paraId="4A0FCDE3" w14:textId="1CF1FF1B" w:rsidR="00B731DC" w:rsidRDefault="00B731DC" w:rsidP="00E96711">
      <w:pPr>
        <w:rPr>
          <w:rFonts w:ascii="Times New Roman" w:hAnsi="Times New Roman"/>
          <w:sz w:val="24"/>
          <w:lang w:eastAsia="et-EE"/>
        </w:rPr>
      </w:pPr>
      <w:r>
        <w:rPr>
          <w:rFonts w:ascii="Times New Roman" w:hAnsi="Times New Roman"/>
          <w:sz w:val="24"/>
          <w:lang w:eastAsia="et-EE"/>
        </w:rPr>
        <w:t>Eelnõu ei ole seotud Euroopa Liidu õiguse rakendamisega.</w:t>
      </w:r>
    </w:p>
    <w:p w14:paraId="2CE798E1" w14:textId="77777777" w:rsidR="00107F01" w:rsidRDefault="00107F01" w:rsidP="00E96711">
      <w:pPr>
        <w:rPr>
          <w:rFonts w:ascii="Times New Roman" w:hAnsi="Times New Roman"/>
          <w:sz w:val="24"/>
          <w:lang w:eastAsia="et-EE"/>
        </w:rPr>
      </w:pPr>
    </w:p>
    <w:p w14:paraId="0577946C" w14:textId="7BF40E4C" w:rsidR="00107F01" w:rsidRDefault="00107F01" w:rsidP="00E96711">
      <w:pPr>
        <w:rPr>
          <w:rFonts w:ascii="Times New Roman" w:hAnsi="Times New Roman"/>
          <w:sz w:val="24"/>
          <w:lang w:eastAsia="et-EE"/>
        </w:rPr>
      </w:pPr>
      <w:r>
        <w:rPr>
          <w:rFonts w:ascii="Times New Roman" w:hAnsi="Times New Roman"/>
          <w:sz w:val="24"/>
          <w:lang w:eastAsia="et-EE"/>
        </w:rPr>
        <w:t xml:space="preserve">Eelnõu </w:t>
      </w:r>
      <w:r w:rsidRPr="009A3BA3">
        <w:rPr>
          <w:rFonts w:ascii="Times New Roman" w:hAnsi="Times New Roman"/>
          <w:sz w:val="24"/>
          <w:lang w:eastAsia="et-EE"/>
        </w:rPr>
        <w:t xml:space="preserve">ei ole </w:t>
      </w:r>
      <w:r>
        <w:rPr>
          <w:rFonts w:ascii="Times New Roman" w:hAnsi="Times New Roman"/>
          <w:sz w:val="24"/>
          <w:lang w:eastAsia="et-EE"/>
        </w:rPr>
        <w:t>seotud Vabariigi Valitsuse tegevusprogrammiga.</w:t>
      </w:r>
    </w:p>
    <w:p w14:paraId="11E7EF64" w14:textId="77777777" w:rsidR="00B731DC" w:rsidRDefault="00B731DC" w:rsidP="00E96711">
      <w:pPr>
        <w:rPr>
          <w:rFonts w:ascii="Times New Roman" w:hAnsi="Times New Roman"/>
          <w:sz w:val="24"/>
          <w:lang w:eastAsia="et-EE"/>
        </w:rPr>
      </w:pPr>
    </w:p>
    <w:p w14:paraId="7D6EF2B7" w14:textId="3FC3B890" w:rsidR="7465EA28" w:rsidRDefault="7465EA28" w:rsidP="00E96711">
      <w:pPr>
        <w:rPr>
          <w:rFonts w:ascii="Times New Roman" w:hAnsi="Times New Roman"/>
          <w:sz w:val="24"/>
        </w:rPr>
      </w:pPr>
      <w:del w:id="68" w:author="Aili Sandre" w:date="2024-09-18T14:17:00Z">
        <w:r w:rsidRPr="70249064">
          <w:rPr>
            <w:rFonts w:ascii="Times New Roman" w:hAnsi="Times New Roman"/>
            <w:sz w:val="24"/>
          </w:rPr>
          <w:delText>Eelnõule</w:delText>
        </w:r>
      </w:del>
      <w:ins w:id="69" w:author="Aili Sandre" w:date="2024-09-18T14:17:00Z">
        <w:r w:rsidRPr="70249064">
          <w:rPr>
            <w:rFonts w:ascii="Times New Roman" w:hAnsi="Times New Roman"/>
            <w:sz w:val="24"/>
          </w:rPr>
          <w:t>Eelnõu</w:t>
        </w:r>
      </w:ins>
      <w:ins w:id="70" w:author="Aili Sandre" w:date="2024-09-18T12:12:00Z">
        <w:r w:rsidR="00BE2971">
          <w:rPr>
            <w:rFonts w:ascii="Times New Roman" w:hAnsi="Times New Roman"/>
            <w:sz w:val="24"/>
          </w:rPr>
          <w:t xml:space="preserve"> koostam</w:t>
        </w:r>
      </w:ins>
      <w:ins w:id="71" w:author="Aili Sandre" w:date="2024-09-18T12:13:00Z">
        <w:r w:rsidR="00BE2971">
          <w:rPr>
            <w:rFonts w:ascii="Times New Roman" w:hAnsi="Times New Roman"/>
            <w:sz w:val="24"/>
          </w:rPr>
          <w:t>ise</w:t>
        </w:r>
      </w:ins>
      <w:ins w:id="72" w:author="Aili Sandre" w:date="2024-09-18T14:17:00Z">
        <w:r w:rsidRPr="70249064">
          <w:rPr>
            <w:rFonts w:ascii="Times New Roman" w:hAnsi="Times New Roman"/>
            <w:sz w:val="24"/>
          </w:rPr>
          <w:t>le</w:t>
        </w:r>
      </w:ins>
      <w:r w:rsidRPr="70249064">
        <w:rPr>
          <w:rFonts w:ascii="Times New Roman" w:hAnsi="Times New Roman"/>
          <w:sz w:val="24"/>
        </w:rPr>
        <w:t xml:space="preserve"> ei </w:t>
      </w:r>
      <w:del w:id="73" w:author="Aili Sandre" w:date="2024-09-18T12:13:00Z">
        <w:r w:rsidRPr="70249064" w:rsidDel="00BE2971">
          <w:rPr>
            <w:rFonts w:ascii="Times New Roman" w:hAnsi="Times New Roman"/>
            <w:sz w:val="24"/>
          </w:rPr>
          <w:delText xml:space="preserve">ole </w:delText>
        </w:r>
      </w:del>
      <w:r w:rsidRPr="70249064">
        <w:rPr>
          <w:rFonts w:ascii="Times New Roman" w:hAnsi="Times New Roman"/>
          <w:sz w:val="24"/>
        </w:rPr>
        <w:t xml:space="preserve">eelnenud väljatöötamiskavatsust. Väljatöötamiskavatsuse koostamine ei ole Vabariigi Valitsuse 22. detsembri 2011. a määruse nr 180 „Hea õigusloome ja normitehnika eeskiri“ § 1 lõike 2 </w:t>
      </w:r>
      <w:r w:rsidR="00687EFA" w:rsidRPr="00687EFA">
        <w:rPr>
          <w:rFonts w:ascii="Times New Roman" w:hAnsi="Times New Roman"/>
          <w:sz w:val="24"/>
        </w:rPr>
        <w:t>punkti</w:t>
      </w:r>
      <w:r w:rsidRPr="00687EFA">
        <w:rPr>
          <w:rFonts w:ascii="Times New Roman" w:hAnsi="Times New Roman"/>
          <w:sz w:val="24"/>
        </w:rPr>
        <w:t xml:space="preserve"> </w:t>
      </w:r>
      <w:r w:rsidRPr="70249064">
        <w:rPr>
          <w:rFonts w:ascii="Times New Roman" w:hAnsi="Times New Roman"/>
          <w:sz w:val="24"/>
        </w:rPr>
        <w:t>5 kohaselt vajalik, kui seaduseelnõu seadusena rakendamisega ei kaasne olulist õiguslikku muudatust või muud olulist mõju.</w:t>
      </w:r>
      <w:r w:rsidR="00B36ACF">
        <w:rPr>
          <w:rFonts w:ascii="Times New Roman" w:hAnsi="Times New Roman"/>
          <w:sz w:val="24"/>
        </w:rPr>
        <w:t xml:space="preserve"> </w:t>
      </w:r>
      <w:r w:rsidR="00901744">
        <w:rPr>
          <w:rFonts w:ascii="Times New Roman" w:hAnsi="Times New Roman"/>
          <w:sz w:val="24"/>
        </w:rPr>
        <w:t>Eelnõuga</w:t>
      </w:r>
      <w:r w:rsidRPr="70249064">
        <w:rPr>
          <w:rFonts w:ascii="Times New Roman" w:hAnsi="Times New Roman"/>
          <w:sz w:val="24"/>
        </w:rPr>
        <w:t xml:space="preserve"> ei kaasne seaduste ulatuslik ümberkujundami</w:t>
      </w:r>
      <w:r w:rsidR="00CC75F0">
        <w:rPr>
          <w:rFonts w:ascii="Times New Roman" w:hAnsi="Times New Roman"/>
          <w:sz w:val="24"/>
        </w:rPr>
        <w:t>ne</w:t>
      </w:r>
      <w:r w:rsidRPr="70249064">
        <w:rPr>
          <w:rFonts w:ascii="Times New Roman" w:hAnsi="Times New Roman"/>
          <w:sz w:val="24"/>
        </w:rPr>
        <w:t xml:space="preserve"> </w:t>
      </w:r>
      <w:r w:rsidR="00CC75F0">
        <w:rPr>
          <w:rFonts w:ascii="Times New Roman" w:hAnsi="Times New Roman"/>
          <w:sz w:val="24"/>
        </w:rPr>
        <w:t>ega</w:t>
      </w:r>
      <w:r w:rsidRPr="70249064">
        <w:rPr>
          <w:rFonts w:ascii="Times New Roman" w:hAnsi="Times New Roman"/>
          <w:sz w:val="24"/>
        </w:rPr>
        <w:t xml:space="preserve"> asendusseaduse väljatöötami</w:t>
      </w:r>
      <w:r w:rsidR="00CC75F0">
        <w:rPr>
          <w:rFonts w:ascii="Times New Roman" w:hAnsi="Times New Roman"/>
          <w:sz w:val="24"/>
        </w:rPr>
        <w:t>ne.</w:t>
      </w:r>
      <w:r w:rsidR="001F1826">
        <w:rPr>
          <w:rFonts w:ascii="Times New Roman" w:hAnsi="Times New Roman"/>
          <w:sz w:val="24"/>
        </w:rPr>
        <w:t xml:space="preserve"> Eelnõuga ei kavandata </w:t>
      </w:r>
      <w:r w:rsidR="00AF573F">
        <w:rPr>
          <w:rFonts w:ascii="Times New Roman" w:hAnsi="Times New Roman"/>
          <w:sz w:val="24"/>
        </w:rPr>
        <w:t>kollektiivse töötüli lahendamise sisulist muutm</w:t>
      </w:r>
      <w:r w:rsidR="009D57CC">
        <w:rPr>
          <w:rFonts w:ascii="Times New Roman" w:hAnsi="Times New Roman"/>
          <w:sz w:val="24"/>
        </w:rPr>
        <w:t>i</w:t>
      </w:r>
      <w:r w:rsidR="00AF573F">
        <w:rPr>
          <w:rFonts w:ascii="Times New Roman" w:hAnsi="Times New Roman"/>
          <w:sz w:val="24"/>
        </w:rPr>
        <w:t>st.</w:t>
      </w:r>
      <w:r w:rsidRPr="70249064">
        <w:rPr>
          <w:rFonts w:ascii="Times New Roman" w:hAnsi="Times New Roman"/>
          <w:sz w:val="24"/>
        </w:rPr>
        <w:t xml:space="preserve"> </w:t>
      </w:r>
      <w:del w:id="74" w:author="Aili Sandre" w:date="2024-09-18T12:14:00Z">
        <w:r w:rsidRPr="70249064" w:rsidDel="00BE2971">
          <w:rPr>
            <w:rFonts w:ascii="Times New Roman" w:hAnsi="Times New Roman"/>
            <w:sz w:val="24"/>
          </w:rPr>
          <w:delText xml:space="preserve">Et </w:delText>
        </w:r>
      </w:del>
      <w:del w:id="75" w:author="Aili Sandre" w:date="2024-09-18T14:17:00Z">
        <w:r w:rsidRPr="70249064">
          <w:rPr>
            <w:rFonts w:ascii="Times New Roman" w:hAnsi="Times New Roman"/>
            <w:sz w:val="24"/>
          </w:rPr>
          <w:delText>tegemist</w:delText>
        </w:r>
      </w:del>
      <w:del w:id="76" w:author="Aili Sandre" w:date="2024-09-18T12:14:00Z">
        <w:r w:rsidRPr="70249064" w:rsidDel="00BE2971">
          <w:rPr>
            <w:rFonts w:ascii="Times New Roman" w:hAnsi="Times New Roman"/>
            <w:sz w:val="24"/>
          </w:rPr>
          <w:delText>t</w:delText>
        </w:r>
      </w:del>
      <w:ins w:id="77" w:author="Aili Sandre" w:date="2024-09-18T12:14:00Z">
        <w:r w:rsidR="00BE2971">
          <w:rPr>
            <w:rFonts w:ascii="Times New Roman" w:hAnsi="Times New Roman"/>
            <w:sz w:val="24"/>
          </w:rPr>
          <w:t>T</w:t>
        </w:r>
      </w:ins>
      <w:ins w:id="78" w:author="Aili Sandre" w:date="2024-09-18T14:17:00Z">
        <w:r w:rsidRPr="70249064">
          <w:rPr>
            <w:rFonts w:ascii="Times New Roman" w:hAnsi="Times New Roman"/>
            <w:sz w:val="24"/>
          </w:rPr>
          <w:t>egemist</w:t>
        </w:r>
      </w:ins>
      <w:r w:rsidRPr="70249064">
        <w:rPr>
          <w:rFonts w:ascii="Times New Roman" w:hAnsi="Times New Roman"/>
          <w:sz w:val="24"/>
        </w:rPr>
        <w:t xml:space="preserve"> on faktiliselt ühe riikliku funktsiooni liigutamisega ühest </w:t>
      </w:r>
      <w:r w:rsidR="00D83C40">
        <w:rPr>
          <w:rFonts w:ascii="Times New Roman" w:hAnsi="Times New Roman"/>
          <w:sz w:val="24"/>
        </w:rPr>
        <w:t>asutusest</w:t>
      </w:r>
      <w:r w:rsidRPr="70249064">
        <w:rPr>
          <w:rFonts w:ascii="Times New Roman" w:hAnsi="Times New Roman"/>
          <w:sz w:val="24"/>
        </w:rPr>
        <w:t xml:space="preserve"> teise, </w:t>
      </w:r>
      <w:ins w:id="79" w:author="Aili Sandre" w:date="2024-09-18T12:14:00Z">
        <w:r w:rsidR="00BE2971">
          <w:rPr>
            <w:rFonts w:ascii="Times New Roman" w:hAnsi="Times New Roman"/>
            <w:sz w:val="24"/>
          </w:rPr>
          <w:t>mis mõjutab</w:t>
        </w:r>
      </w:ins>
      <w:del w:id="80" w:author="Aili Sandre" w:date="2024-09-18T12:14:00Z">
        <w:r w:rsidRPr="70249064" w:rsidDel="00BE2971">
          <w:rPr>
            <w:rFonts w:ascii="Times New Roman" w:hAnsi="Times New Roman"/>
            <w:sz w:val="24"/>
          </w:rPr>
          <w:delText>siis omab see mõju</w:delText>
        </w:r>
      </w:del>
      <w:r w:rsidRPr="70249064">
        <w:rPr>
          <w:rFonts w:ascii="Times New Roman" w:hAnsi="Times New Roman"/>
          <w:sz w:val="24"/>
        </w:rPr>
        <w:t xml:space="preserve"> vaid </w:t>
      </w:r>
      <w:del w:id="81" w:author="Aili Sandre" w:date="2024-09-18T14:17:00Z">
        <w:r w:rsidR="005E6C6F">
          <w:rPr>
            <w:rFonts w:ascii="Times New Roman" w:hAnsi="Times New Roman"/>
            <w:sz w:val="24"/>
          </w:rPr>
          <w:delText>kahele asutusele</w:delText>
        </w:r>
      </w:del>
      <w:ins w:id="82" w:author="Aili Sandre" w:date="2024-09-18T14:17:00Z">
        <w:r w:rsidR="005E6C6F">
          <w:rPr>
            <w:rFonts w:ascii="Times New Roman" w:hAnsi="Times New Roman"/>
            <w:sz w:val="24"/>
          </w:rPr>
          <w:t>kah</w:t>
        </w:r>
      </w:ins>
      <w:ins w:id="83" w:author="Aili Sandre" w:date="2024-09-18T12:14:00Z">
        <w:r w:rsidR="00BE2971">
          <w:rPr>
            <w:rFonts w:ascii="Times New Roman" w:hAnsi="Times New Roman"/>
            <w:sz w:val="24"/>
          </w:rPr>
          <w:t>t</w:t>
        </w:r>
      </w:ins>
      <w:del w:id="84" w:author="Aili Sandre" w:date="2024-09-18T12:14:00Z">
        <w:r w:rsidR="005E6C6F" w:rsidDel="00BE2971">
          <w:rPr>
            <w:rFonts w:ascii="Times New Roman" w:hAnsi="Times New Roman"/>
            <w:sz w:val="24"/>
          </w:rPr>
          <w:delText>ele</w:delText>
        </w:r>
      </w:del>
      <w:ins w:id="85" w:author="Aili Sandre" w:date="2024-09-18T14:17:00Z">
        <w:r w:rsidR="005E6C6F">
          <w:rPr>
            <w:rFonts w:ascii="Times New Roman" w:hAnsi="Times New Roman"/>
            <w:sz w:val="24"/>
          </w:rPr>
          <w:t xml:space="preserve"> asutus</w:t>
        </w:r>
      </w:ins>
      <w:ins w:id="86" w:author="Aili Sandre" w:date="2024-09-18T12:14:00Z">
        <w:r w:rsidR="00BE2971">
          <w:rPr>
            <w:rFonts w:ascii="Times New Roman" w:hAnsi="Times New Roman"/>
            <w:sz w:val="24"/>
          </w:rPr>
          <w:t>t</w:t>
        </w:r>
      </w:ins>
      <w:del w:id="87" w:author="Aili Sandre" w:date="2024-09-18T12:14:00Z">
        <w:r w:rsidR="005E6C6F" w:rsidDel="00BE2971">
          <w:rPr>
            <w:rFonts w:ascii="Times New Roman" w:hAnsi="Times New Roman"/>
            <w:sz w:val="24"/>
          </w:rPr>
          <w:delText>ele</w:delText>
        </w:r>
      </w:del>
      <w:r w:rsidR="005E6C6F">
        <w:rPr>
          <w:rFonts w:ascii="Times New Roman" w:hAnsi="Times New Roman"/>
          <w:sz w:val="24"/>
        </w:rPr>
        <w:t xml:space="preserve"> </w:t>
      </w:r>
      <w:r w:rsidR="00D83C40">
        <w:rPr>
          <w:rFonts w:ascii="Times New Roman" w:hAnsi="Times New Roman"/>
          <w:sz w:val="24"/>
        </w:rPr>
        <w:t xml:space="preserve">ja neid </w:t>
      </w:r>
      <w:del w:id="88" w:author="Aili Sandre" w:date="2024-09-18T12:14:00Z">
        <w:r w:rsidR="00D83C40" w:rsidDel="00BE2971">
          <w:rPr>
            <w:rFonts w:ascii="Times New Roman" w:hAnsi="Times New Roman"/>
            <w:sz w:val="24"/>
          </w:rPr>
          <w:delText>asutusi</w:delText>
        </w:r>
        <w:r w:rsidRPr="70249064" w:rsidDel="00BE2971">
          <w:rPr>
            <w:rFonts w:ascii="Times New Roman" w:hAnsi="Times New Roman"/>
            <w:sz w:val="24"/>
          </w:rPr>
          <w:delText xml:space="preserve"> </w:delText>
        </w:r>
      </w:del>
      <w:del w:id="89" w:author="Aili Sandre" w:date="2024-09-18T14:17:00Z">
        <w:r w:rsidRPr="70249064">
          <w:rPr>
            <w:rFonts w:ascii="Times New Roman" w:hAnsi="Times New Roman"/>
            <w:sz w:val="24"/>
          </w:rPr>
          <w:delText>puudutavatele seadustele.</w:delText>
        </w:r>
      </w:del>
      <w:ins w:id="90" w:author="Aili Sandre" w:date="2024-09-18T14:17:00Z">
        <w:r w:rsidRPr="70249064">
          <w:rPr>
            <w:rFonts w:ascii="Times New Roman" w:hAnsi="Times New Roman"/>
            <w:sz w:val="24"/>
          </w:rPr>
          <w:t>puudutava</w:t>
        </w:r>
      </w:ins>
      <w:ins w:id="91" w:author="Aili Sandre" w:date="2024-09-18T12:14:00Z">
        <w:r w:rsidR="00BE2971">
          <w:rPr>
            <w:rFonts w:ascii="Times New Roman" w:hAnsi="Times New Roman"/>
            <w:sz w:val="24"/>
          </w:rPr>
          <w:t>id</w:t>
        </w:r>
      </w:ins>
      <w:del w:id="92" w:author="Aili Sandre" w:date="2024-09-18T12:14:00Z">
        <w:r w:rsidRPr="70249064" w:rsidDel="00BE2971">
          <w:rPr>
            <w:rFonts w:ascii="Times New Roman" w:hAnsi="Times New Roman"/>
            <w:sz w:val="24"/>
          </w:rPr>
          <w:delText>tele</w:delText>
        </w:r>
      </w:del>
      <w:ins w:id="93" w:author="Aili Sandre" w:date="2024-09-18T14:17:00Z">
        <w:r w:rsidRPr="70249064">
          <w:rPr>
            <w:rFonts w:ascii="Times New Roman" w:hAnsi="Times New Roman"/>
            <w:sz w:val="24"/>
          </w:rPr>
          <w:t xml:space="preserve"> seadus</w:t>
        </w:r>
      </w:ins>
      <w:ins w:id="94" w:author="Aili Sandre" w:date="2024-09-18T12:14:00Z">
        <w:r w:rsidR="00BE2971">
          <w:rPr>
            <w:rFonts w:ascii="Times New Roman" w:hAnsi="Times New Roman"/>
            <w:sz w:val="24"/>
          </w:rPr>
          <w:t>i</w:t>
        </w:r>
      </w:ins>
      <w:del w:id="95" w:author="Aili Sandre" w:date="2024-09-18T12:14:00Z">
        <w:r w:rsidRPr="70249064" w:rsidDel="00BE2971">
          <w:rPr>
            <w:rFonts w:ascii="Times New Roman" w:hAnsi="Times New Roman"/>
            <w:sz w:val="24"/>
          </w:rPr>
          <w:delText>tele</w:delText>
        </w:r>
      </w:del>
      <w:ins w:id="96" w:author="Aili Sandre" w:date="2024-09-18T14:17:00Z">
        <w:r w:rsidRPr="70249064">
          <w:rPr>
            <w:rFonts w:ascii="Times New Roman" w:hAnsi="Times New Roman"/>
            <w:sz w:val="24"/>
          </w:rPr>
          <w:t>.</w:t>
        </w:r>
      </w:ins>
      <w:r w:rsidRPr="70249064">
        <w:rPr>
          <w:rFonts w:ascii="Times New Roman" w:hAnsi="Times New Roman"/>
          <w:sz w:val="24"/>
        </w:rPr>
        <w:t xml:space="preserve"> Ka eelnõu laiem mõju ühiskonnale on </w:t>
      </w:r>
      <w:r w:rsidR="00650F99">
        <w:rPr>
          <w:rFonts w:ascii="Times New Roman" w:hAnsi="Times New Roman"/>
          <w:sz w:val="24"/>
        </w:rPr>
        <w:t>vähene</w:t>
      </w:r>
      <w:r w:rsidRPr="70249064">
        <w:rPr>
          <w:rFonts w:ascii="Times New Roman" w:hAnsi="Times New Roman"/>
          <w:sz w:val="24"/>
        </w:rPr>
        <w:t xml:space="preserve">, kuna riikliku lepituse mehhanism </w:t>
      </w:r>
      <w:r w:rsidR="00FF44B7">
        <w:rPr>
          <w:rFonts w:ascii="Times New Roman" w:hAnsi="Times New Roman"/>
          <w:sz w:val="24"/>
        </w:rPr>
        <w:t>säilib senisel kujul</w:t>
      </w:r>
      <w:r w:rsidR="006E3FD5">
        <w:rPr>
          <w:rFonts w:ascii="Times New Roman" w:hAnsi="Times New Roman"/>
          <w:sz w:val="24"/>
        </w:rPr>
        <w:t xml:space="preserve"> ja </w:t>
      </w:r>
      <w:r w:rsidR="001D0566">
        <w:rPr>
          <w:rFonts w:ascii="Times New Roman" w:hAnsi="Times New Roman"/>
          <w:sz w:val="24"/>
        </w:rPr>
        <w:t xml:space="preserve">lepitusmenetlusi </w:t>
      </w:r>
      <w:ins w:id="97" w:author="Aili Sandre" w:date="2024-09-18T12:15:00Z">
        <w:r w:rsidR="00BE2971">
          <w:rPr>
            <w:rFonts w:ascii="Times New Roman" w:hAnsi="Times New Roman"/>
            <w:sz w:val="24"/>
          </w:rPr>
          <w:t>t</w:t>
        </w:r>
      </w:ins>
      <w:ins w:id="98" w:author="Aili Sandre" w:date="2024-09-18T12:16:00Z">
        <w:r w:rsidR="00BE2971">
          <w:rPr>
            <w:rFonts w:ascii="Times New Roman" w:hAnsi="Times New Roman"/>
            <w:sz w:val="24"/>
          </w:rPr>
          <w:t>ehakse</w:t>
        </w:r>
      </w:ins>
      <w:del w:id="99" w:author="Aili Sandre" w:date="2024-09-18T12:15:00Z">
        <w:r w:rsidR="001D0566" w:rsidDel="00BE2971">
          <w:rPr>
            <w:rFonts w:ascii="Times New Roman" w:hAnsi="Times New Roman"/>
            <w:sz w:val="24"/>
          </w:rPr>
          <w:delText>viiakse läbi</w:delText>
        </w:r>
      </w:del>
      <w:r w:rsidR="001D0566">
        <w:rPr>
          <w:rFonts w:ascii="Times New Roman" w:hAnsi="Times New Roman"/>
          <w:sz w:val="24"/>
        </w:rPr>
        <w:t xml:space="preserve"> harva</w:t>
      </w:r>
      <w:r w:rsidRPr="70249064">
        <w:rPr>
          <w:rFonts w:ascii="Times New Roman" w:hAnsi="Times New Roman"/>
          <w:sz w:val="24"/>
        </w:rPr>
        <w:t>.</w:t>
      </w:r>
      <w:del w:id="100" w:author="Aili Sandre" w:date="2024-09-18T12:16:00Z">
        <w:r w:rsidRPr="70249064" w:rsidDel="00BE2971">
          <w:rPr>
            <w:rFonts w:ascii="Times New Roman" w:hAnsi="Times New Roman"/>
            <w:sz w:val="24"/>
          </w:rPr>
          <w:delText xml:space="preserve"> </w:delText>
        </w:r>
      </w:del>
    </w:p>
    <w:p w14:paraId="24AD4A9D" w14:textId="77777777" w:rsidR="004E60C4" w:rsidRDefault="004E60C4" w:rsidP="00E96711">
      <w:pPr>
        <w:rPr>
          <w:rFonts w:ascii="Times New Roman" w:hAnsi="Times New Roman"/>
          <w:sz w:val="24"/>
          <w:lang w:eastAsia="et-EE"/>
        </w:rPr>
      </w:pPr>
    </w:p>
    <w:p w14:paraId="4B31ACC5" w14:textId="489A9733" w:rsidR="004E60C4" w:rsidRDefault="004E60C4" w:rsidP="00E96711">
      <w:pPr>
        <w:rPr>
          <w:rFonts w:ascii="Times New Roman" w:hAnsi="Times New Roman"/>
          <w:sz w:val="24"/>
          <w:lang w:eastAsia="et-EE"/>
        </w:rPr>
      </w:pPr>
      <w:r w:rsidRPr="00B731DC">
        <w:rPr>
          <w:rFonts w:ascii="Times New Roman" w:hAnsi="Times New Roman"/>
          <w:sz w:val="24"/>
          <w:lang w:eastAsia="et-EE"/>
        </w:rPr>
        <w:t xml:space="preserve">Eelnõu ei ole seotud isikuandmete töötlemisega isikuandmete kaitse </w:t>
      </w:r>
      <w:proofErr w:type="spellStart"/>
      <w:r w:rsidRPr="00B731DC">
        <w:rPr>
          <w:rFonts w:ascii="Times New Roman" w:hAnsi="Times New Roman"/>
          <w:sz w:val="24"/>
          <w:lang w:eastAsia="et-EE"/>
        </w:rPr>
        <w:t>üldmääruse</w:t>
      </w:r>
      <w:proofErr w:type="spellEnd"/>
      <w:r w:rsidRPr="00B731DC">
        <w:rPr>
          <w:rFonts w:ascii="Times New Roman" w:hAnsi="Times New Roman"/>
          <w:sz w:val="24"/>
          <w:lang w:eastAsia="et-EE"/>
        </w:rPr>
        <w:t xml:space="preserve"> tähenduses.</w:t>
      </w:r>
    </w:p>
    <w:p w14:paraId="2DCA331A" w14:textId="5CD5891E" w:rsidR="00B731DC" w:rsidRDefault="00B731DC" w:rsidP="00E96711">
      <w:pPr>
        <w:rPr>
          <w:rFonts w:ascii="Times New Roman" w:hAnsi="Times New Roman"/>
          <w:sz w:val="24"/>
          <w:lang w:eastAsia="et-EE"/>
        </w:rPr>
      </w:pPr>
    </w:p>
    <w:p w14:paraId="46C65124" w14:textId="311789A1" w:rsidR="004E60C4" w:rsidRDefault="004E60C4" w:rsidP="00E96711">
      <w:pPr>
        <w:rPr>
          <w:rFonts w:ascii="Times New Roman" w:hAnsi="Times New Roman"/>
          <w:sz w:val="24"/>
          <w:lang w:eastAsia="et-EE"/>
        </w:rPr>
      </w:pPr>
      <w:r w:rsidRPr="004E60C4">
        <w:rPr>
          <w:rFonts w:ascii="Times New Roman" w:hAnsi="Times New Roman"/>
          <w:sz w:val="24"/>
          <w:lang w:eastAsia="et-EE"/>
        </w:rPr>
        <w:t xml:space="preserve">Eelnõu seadusena vastuvõtmiseks on vajalik Riigikogu </w:t>
      </w:r>
      <w:del w:id="101" w:author="Aili Sandre" w:date="2024-09-18T14:17:00Z">
        <w:r w:rsidRPr="004E60C4">
          <w:rPr>
            <w:rFonts w:ascii="Times New Roman" w:hAnsi="Times New Roman"/>
            <w:sz w:val="24"/>
            <w:lang w:eastAsia="et-EE"/>
          </w:rPr>
          <w:delText>poolthäälteenamus</w:delText>
        </w:r>
      </w:del>
      <w:ins w:id="102" w:author="Aili Sandre" w:date="2024-09-18T14:17:00Z">
        <w:r w:rsidRPr="004E60C4">
          <w:rPr>
            <w:rFonts w:ascii="Times New Roman" w:hAnsi="Times New Roman"/>
            <w:sz w:val="24"/>
            <w:lang w:eastAsia="et-EE"/>
          </w:rPr>
          <w:t>poolthäälte</w:t>
        </w:r>
      </w:ins>
      <w:ins w:id="103" w:author="Aili Sandre" w:date="2024-09-18T12:16:00Z">
        <w:r w:rsidR="008C413E">
          <w:rPr>
            <w:rFonts w:ascii="Times New Roman" w:hAnsi="Times New Roman"/>
            <w:sz w:val="24"/>
            <w:lang w:eastAsia="et-EE"/>
          </w:rPr>
          <w:t xml:space="preserve"> </w:t>
        </w:r>
      </w:ins>
      <w:ins w:id="104" w:author="Aili Sandre" w:date="2024-09-18T14:17:00Z">
        <w:r w:rsidRPr="004E60C4">
          <w:rPr>
            <w:rFonts w:ascii="Times New Roman" w:hAnsi="Times New Roman"/>
            <w:sz w:val="24"/>
            <w:lang w:eastAsia="et-EE"/>
          </w:rPr>
          <w:t>enamus</w:t>
        </w:r>
      </w:ins>
      <w:r w:rsidRPr="004E60C4">
        <w:rPr>
          <w:rFonts w:ascii="Times New Roman" w:hAnsi="Times New Roman"/>
          <w:sz w:val="24"/>
          <w:lang w:eastAsia="et-EE"/>
        </w:rPr>
        <w:t>.</w:t>
      </w:r>
    </w:p>
    <w:p w14:paraId="4C7913CF" w14:textId="77777777" w:rsidR="001C4A7A" w:rsidRPr="00A44F45" w:rsidRDefault="001C4A7A" w:rsidP="00E96711">
      <w:pPr>
        <w:rPr>
          <w:rFonts w:ascii="Times New Roman" w:hAnsi="Times New Roman"/>
          <w:sz w:val="24"/>
          <w:lang w:eastAsia="et-EE"/>
        </w:rPr>
        <w:sectPr w:rsidR="001C4A7A" w:rsidRPr="00A44F45">
          <w:type w:val="continuous"/>
          <w:pgSz w:w="11906" w:h="16838"/>
          <w:pgMar w:top="1418" w:right="680" w:bottom="1418" w:left="1701" w:header="680" w:footer="680" w:gutter="0"/>
          <w:cols w:space="708"/>
          <w:formProt w:val="0"/>
          <w:docGrid w:linePitch="360"/>
        </w:sectPr>
      </w:pPr>
    </w:p>
    <w:p w14:paraId="5BF9C630" w14:textId="77777777" w:rsidR="00B12459" w:rsidRPr="00A44F45" w:rsidRDefault="00B12459" w:rsidP="00E96711">
      <w:pPr>
        <w:rPr>
          <w:rFonts w:ascii="Times New Roman" w:hAnsi="Times New Roman"/>
          <w:sz w:val="24"/>
        </w:rPr>
      </w:pPr>
    </w:p>
    <w:p w14:paraId="1834FF0C" w14:textId="77777777" w:rsidR="00002D9A" w:rsidRPr="00076EA4" w:rsidRDefault="001339A9" w:rsidP="00E96711">
      <w:pPr>
        <w:pStyle w:val="Loendilik"/>
        <w:numPr>
          <w:ilvl w:val="0"/>
          <w:numId w:val="5"/>
        </w:numPr>
        <w:rPr>
          <w:rFonts w:ascii="Times New Roman" w:hAnsi="Times New Roman"/>
          <w:b/>
          <w:sz w:val="24"/>
        </w:rPr>
      </w:pPr>
      <w:r w:rsidRPr="00076EA4">
        <w:rPr>
          <w:rFonts w:ascii="Times New Roman" w:hAnsi="Times New Roman"/>
          <w:b/>
          <w:sz w:val="24"/>
        </w:rPr>
        <w:t>Seaduse eesmärk</w:t>
      </w:r>
    </w:p>
    <w:p w14:paraId="44294082" w14:textId="77777777" w:rsidR="0097276E" w:rsidRPr="00076EA4" w:rsidRDefault="0097276E" w:rsidP="00E96711">
      <w:pPr>
        <w:rPr>
          <w:rFonts w:ascii="Times New Roman" w:hAnsi="Times New Roman"/>
          <w:sz w:val="24"/>
        </w:rPr>
      </w:pPr>
    </w:p>
    <w:p w14:paraId="7D9C8A33" w14:textId="77777777" w:rsidR="009137FB" w:rsidRDefault="009137FB" w:rsidP="00E96711">
      <w:pPr>
        <w:pStyle w:val="Pealkiri1"/>
        <w:spacing w:before="0" w:beforeAutospacing="0" w:after="0" w:afterAutospacing="0" w:line="240" w:lineRule="auto"/>
        <w:rPr>
          <w:rFonts w:ascii="Times New Roman" w:hAnsi="Times New Roman"/>
          <w:b w:val="0"/>
          <w:sz w:val="24"/>
          <w:lang w:eastAsia="et-EE"/>
        </w:rPr>
        <w:sectPr w:rsidR="009137FB">
          <w:type w:val="continuous"/>
          <w:pgSz w:w="11906" w:h="16838"/>
          <w:pgMar w:top="1418" w:right="680" w:bottom="1418" w:left="1701" w:header="680" w:footer="680" w:gutter="0"/>
          <w:cols w:space="708"/>
          <w:docGrid w:linePitch="360"/>
        </w:sectPr>
      </w:pPr>
    </w:p>
    <w:p w14:paraId="65C07FDA" w14:textId="764F5DA9" w:rsidR="0037646F" w:rsidRDefault="0037646F" w:rsidP="00E96711">
      <w:pPr>
        <w:rPr>
          <w:rFonts w:ascii="Times New Roman" w:hAnsi="Times New Roman"/>
          <w:sz w:val="24"/>
        </w:rPr>
      </w:pPr>
      <w:del w:id="105" w:author="Aili Sandre" w:date="2024-09-18T12:16:00Z">
        <w:r w:rsidRPr="70249064" w:rsidDel="008C413E">
          <w:rPr>
            <w:rFonts w:ascii="Times New Roman" w:hAnsi="Times New Roman"/>
            <w:sz w:val="24"/>
          </w:rPr>
          <w:delText xml:space="preserve">Eelnõuga </w:delText>
        </w:r>
      </w:del>
      <w:ins w:id="106" w:author="Aili Sandre" w:date="2024-09-18T12:16:00Z">
        <w:r w:rsidR="008C413E">
          <w:rPr>
            <w:rFonts w:ascii="Times New Roman" w:hAnsi="Times New Roman"/>
            <w:sz w:val="24"/>
          </w:rPr>
          <w:t>Kavan</w:t>
        </w:r>
      </w:ins>
      <w:ins w:id="107" w:author="Aili Sandre" w:date="2024-09-18T12:17:00Z">
        <w:r w:rsidR="008C413E">
          <w:rPr>
            <w:rFonts w:ascii="Times New Roman" w:hAnsi="Times New Roman"/>
            <w:sz w:val="24"/>
          </w:rPr>
          <w:t>datud seadusega</w:t>
        </w:r>
      </w:ins>
      <w:ins w:id="108" w:author="Aili Sandre" w:date="2024-09-18T12:16:00Z">
        <w:r w:rsidR="008C413E" w:rsidRPr="70249064">
          <w:rPr>
            <w:rFonts w:ascii="Times New Roman" w:hAnsi="Times New Roman"/>
            <w:sz w:val="24"/>
          </w:rPr>
          <w:t xml:space="preserve"> </w:t>
        </w:r>
      </w:ins>
      <w:r w:rsidRPr="70249064">
        <w:rPr>
          <w:rFonts w:ascii="Times New Roman" w:hAnsi="Times New Roman"/>
          <w:sz w:val="24"/>
        </w:rPr>
        <w:t>antakse riikliku lepitaja ülesanded üle õiguskantslerile.</w:t>
      </w:r>
      <w:del w:id="109" w:author="Aili Sandre" w:date="2024-09-18T12:17:00Z">
        <w:r w:rsidDel="008C413E">
          <w:rPr>
            <w:rFonts w:ascii="Times New Roman" w:hAnsi="Times New Roman"/>
            <w:sz w:val="24"/>
          </w:rPr>
          <w:delText xml:space="preserve"> </w:delText>
        </w:r>
      </w:del>
    </w:p>
    <w:p w14:paraId="03A5E01F" w14:textId="77777777" w:rsidR="0037646F" w:rsidRDefault="0037646F" w:rsidP="00E96711">
      <w:pPr>
        <w:rPr>
          <w:rFonts w:ascii="Times New Roman" w:hAnsi="Times New Roman"/>
          <w:sz w:val="24"/>
        </w:rPr>
      </w:pPr>
    </w:p>
    <w:p w14:paraId="377FF27B" w14:textId="790AD1DB" w:rsidR="715E87EB" w:rsidRDefault="715E87EB" w:rsidP="00E96711">
      <w:pPr>
        <w:rPr>
          <w:rFonts w:ascii="Times New Roman" w:hAnsi="Times New Roman"/>
          <w:sz w:val="24"/>
        </w:rPr>
      </w:pPr>
      <w:r w:rsidRPr="37A7F041">
        <w:rPr>
          <w:rFonts w:ascii="Times New Roman" w:hAnsi="Times New Roman"/>
          <w:sz w:val="24"/>
        </w:rPr>
        <w:t xml:space="preserve">Riiklik lepitaja on sõltumatu erapooletu ametiisik, kes aitab kollektiivse töötüli pooltel leida neid rahuldavat lahendust. Riikliku lepitaja põhiülesanne on kollektiivse töötüli lahendamisele kaasaaitamine lepitusmenetluses, selgitades välja töötüli põhjused ja asjaolud ning </w:t>
      </w:r>
      <w:del w:id="110" w:author="Aili Sandre" w:date="2024-09-18T14:17:00Z">
        <w:r w:rsidRPr="37A7F041">
          <w:rPr>
            <w:rFonts w:ascii="Times New Roman" w:hAnsi="Times New Roman"/>
            <w:sz w:val="24"/>
          </w:rPr>
          <w:delText>pakudes</w:delText>
        </w:r>
      </w:del>
      <w:ins w:id="111" w:author="Aili Sandre" w:date="2024-09-18T14:17:00Z">
        <w:r w:rsidRPr="37A7F041">
          <w:rPr>
            <w:rFonts w:ascii="Times New Roman" w:hAnsi="Times New Roman"/>
            <w:sz w:val="24"/>
          </w:rPr>
          <w:t>pak</w:t>
        </w:r>
      </w:ins>
      <w:ins w:id="112" w:author="Aili Sandre" w:date="2024-09-18T12:17:00Z">
        <w:r w:rsidR="008C413E">
          <w:rPr>
            <w:rFonts w:ascii="Times New Roman" w:hAnsi="Times New Roman"/>
            <w:sz w:val="24"/>
          </w:rPr>
          <w:t>k</w:t>
        </w:r>
      </w:ins>
      <w:ins w:id="113" w:author="Aili Sandre" w:date="2024-09-18T14:17:00Z">
        <w:r w:rsidRPr="37A7F041">
          <w:rPr>
            <w:rFonts w:ascii="Times New Roman" w:hAnsi="Times New Roman"/>
            <w:sz w:val="24"/>
          </w:rPr>
          <w:t>udes</w:t>
        </w:r>
      </w:ins>
      <w:r w:rsidRPr="37A7F041">
        <w:rPr>
          <w:rFonts w:ascii="Times New Roman" w:hAnsi="Times New Roman"/>
          <w:sz w:val="24"/>
        </w:rPr>
        <w:t xml:space="preserve"> </w:t>
      </w:r>
      <w:del w:id="114" w:author="Aili Sandre" w:date="2024-09-18T12:17:00Z">
        <w:r w:rsidRPr="37A7F041" w:rsidDel="008C413E">
          <w:rPr>
            <w:rFonts w:ascii="Times New Roman" w:hAnsi="Times New Roman"/>
            <w:sz w:val="24"/>
          </w:rPr>
          <w:delText xml:space="preserve">välja </w:delText>
        </w:r>
      </w:del>
      <w:r w:rsidRPr="37A7F041">
        <w:rPr>
          <w:rFonts w:ascii="Times New Roman" w:hAnsi="Times New Roman"/>
          <w:sz w:val="24"/>
        </w:rPr>
        <w:t>lahendusi.</w:t>
      </w:r>
    </w:p>
    <w:p w14:paraId="790B8E8D" w14:textId="1C81FF93" w:rsidR="00E96711" w:rsidRDefault="00E96711" w:rsidP="00E96711"/>
    <w:p w14:paraId="0507AA57" w14:textId="35FF6162" w:rsidR="715E87EB" w:rsidRDefault="715E87EB" w:rsidP="00E96711">
      <w:pPr>
        <w:rPr>
          <w:rFonts w:ascii="Times New Roman" w:hAnsi="Times New Roman"/>
          <w:sz w:val="24"/>
        </w:rPr>
      </w:pPr>
      <w:r w:rsidRPr="37A7F041">
        <w:rPr>
          <w:rFonts w:ascii="Times New Roman" w:hAnsi="Times New Roman"/>
          <w:sz w:val="24"/>
        </w:rPr>
        <w:t>Kollektiivne töötüli on tööandja (nende liidu) ja töötajate (nende ühingu või liidu, s</w:t>
      </w:r>
      <w:r w:rsidR="001240DE">
        <w:rPr>
          <w:rFonts w:ascii="Times New Roman" w:hAnsi="Times New Roman"/>
          <w:sz w:val="24"/>
        </w:rPr>
        <w:t>t</w:t>
      </w:r>
      <w:r w:rsidRPr="37A7F041">
        <w:rPr>
          <w:rFonts w:ascii="Times New Roman" w:hAnsi="Times New Roman"/>
          <w:sz w:val="24"/>
        </w:rPr>
        <w:t xml:space="preserve"> ametiühingu või ametiühinguliidu) vahel kollektiivlepingu sõlmimise ja selle rakendamise ning uute töötingimuste kehtestamise pinnal tekkinud tüli. Kui riikliku lepitaja korraldatud lepitusprotseduuride käigus leppimist ei saavutata, </w:t>
      </w:r>
      <w:del w:id="115" w:author="Aili Sandre" w:date="2024-09-18T12:18:00Z">
        <w:r w:rsidR="001240DE" w:rsidDel="008C413E">
          <w:rPr>
            <w:rFonts w:ascii="Times New Roman" w:hAnsi="Times New Roman"/>
            <w:sz w:val="24"/>
          </w:rPr>
          <w:delText xml:space="preserve">siis </w:delText>
        </w:r>
      </w:del>
      <w:r w:rsidRPr="37A7F041">
        <w:rPr>
          <w:rFonts w:ascii="Times New Roman" w:hAnsi="Times New Roman"/>
          <w:sz w:val="24"/>
        </w:rPr>
        <w:t>tekib töötajatel, nende ühingul või liidul õigus korraldada töötüli lahendamiseks streik.</w:t>
      </w:r>
      <w:del w:id="116" w:author="Aili Sandre" w:date="2024-09-18T12:18:00Z">
        <w:r w:rsidRPr="37A7F041" w:rsidDel="008C413E">
          <w:rPr>
            <w:rFonts w:ascii="Times New Roman" w:hAnsi="Times New Roman"/>
            <w:sz w:val="24"/>
          </w:rPr>
          <w:delText xml:space="preserve"> </w:delText>
        </w:r>
      </w:del>
    </w:p>
    <w:p w14:paraId="1C75625B" w14:textId="4066ACEB" w:rsidR="00E96711" w:rsidRDefault="00E96711" w:rsidP="00E96711"/>
    <w:p w14:paraId="7ED1C8B8" w14:textId="77A29960" w:rsidR="00E96711" w:rsidRDefault="715E87EB" w:rsidP="00E96711">
      <w:pPr>
        <w:rPr>
          <w:rFonts w:ascii="Times New Roman" w:hAnsi="Times New Roman"/>
          <w:sz w:val="24"/>
        </w:rPr>
      </w:pPr>
      <w:r w:rsidRPr="37A7F041">
        <w:rPr>
          <w:rFonts w:ascii="Times New Roman" w:hAnsi="Times New Roman"/>
          <w:sz w:val="24"/>
        </w:rPr>
        <w:t xml:space="preserve">Eelkirjeldatud </w:t>
      </w:r>
      <w:ins w:id="117" w:author="Aili Sandre" w:date="2024-09-18T12:18:00Z">
        <w:r w:rsidR="008C413E">
          <w:rPr>
            <w:rFonts w:ascii="Times New Roman" w:hAnsi="Times New Roman"/>
            <w:sz w:val="24"/>
          </w:rPr>
          <w:t>üles</w:t>
        </w:r>
      </w:ins>
      <w:ins w:id="118" w:author="Aili Sandre" w:date="2024-09-18T12:19:00Z">
        <w:r w:rsidR="008C413E">
          <w:rPr>
            <w:rFonts w:ascii="Times New Roman" w:hAnsi="Times New Roman"/>
            <w:sz w:val="24"/>
          </w:rPr>
          <w:t>ande</w:t>
        </w:r>
      </w:ins>
      <w:del w:id="119" w:author="Aili Sandre" w:date="2024-09-18T12:19:00Z">
        <w:r w:rsidRPr="37A7F041" w:rsidDel="008C413E">
          <w:rPr>
            <w:rFonts w:ascii="Times New Roman" w:hAnsi="Times New Roman"/>
            <w:sz w:val="24"/>
          </w:rPr>
          <w:delText>funktsiooni</w:delText>
        </w:r>
      </w:del>
      <w:r w:rsidRPr="37A7F041">
        <w:rPr>
          <w:rFonts w:ascii="Times New Roman" w:hAnsi="Times New Roman"/>
          <w:sz w:val="24"/>
        </w:rPr>
        <w:t xml:space="preserve"> täitmiseks on </w:t>
      </w:r>
      <w:del w:id="120" w:author="Aili Sandre" w:date="2024-09-18T12:19:00Z">
        <w:r w:rsidRPr="37A7F041" w:rsidDel="008C413E">
          <w:rPr>
            <w:rFonts w:ascii="Times New Roman" w:hAnsi="Times New Roman"/>
            <w:sz w:val="24"/>
          </w:rPr>
          <w:delText xml:space="preserve">täna </w:delText>
        </w:r>
      </w:del>
      <w:ins w:id="121" w:author="Aili Sandre" w:date="2024-09-18T12:19:00Z">
        <w:r w:rsidR="008C413E">
          <w:rPr>
            <w:rFonts w:ascii="Times New Roman" w:hAnsi="Times New Roman"/>
            <w:sz w:val="24"/>
          </w:rPr>
          <w:t xml:space="preserve">praegu </w:t>
        </w:r>
      </w:ins>
      <w:r w:rsidRPr="37A7F041">
        <w:rPr>
          <w:rFonts w:ascii="Times New Roman" w:hAnsi="Times New Roman"/>
          <w:sz w:val="24"/>
        </w:rPr>
        <w:t xml:space="preserve">Riikliku Lepitaja Kantselei käsutuses büroo </w:t>
      </w:r>
      <w:r w:rsidR="00D14B39">
        <w:rPr>
          <w:rFonts w:ascii="Times New Roman" w:hAnsi="Times New Roman"/>
          <w:sz w:val="24"/>
        </w:rPr>
        <w:t xml:space="preserve">ja </w:t>
      </w:r>
      <w:r w:rsidRPr="37A7F041">
        <w:rPr>
          <w:rFonts w:ascii="Times New Roman" w:hAnsi="Times New Roman"/>
          <w:sz w:val="24"/>
        </w:rPr>
        <w:t xml:space="preserve">lisaks riiklikule lepitajale </w:t>
      </w:r>
      <w:r w:rsidR="00D14B39">
        <w:rPr>
          <w:rFonts w:ascii="Times New Roman" w:hAnsi="Times New Roman"/>
          <w:sz w:val="24"/>
        </w:rPr>
        <w:t>kaks</w:t>
      </w:r>
      <w:r w:rsidRPr="37A7F041">
        <w:rPr>
          <w:rFonts w:ascii="Times New Roman" w:hAnsi="Times New Roman"/>
          <w:sz w:val="24"/>
        </w:rPr>
        <w:t xml:space="preserve"> töötajat: lepitaja nõunik-asetäitja ja kantselei juhataja. Kantselei </w:t>
      </w:r>
      <w:del w:id="122" w:author="Aili Sandre" w:date="2024-09-18T14:17:00Z">
        <w:r w:rsidRPr="37A7F041">
          <w:rPr>
            <w:rFonts w:ascii="Times New Roman" w:hAnsi="Times New Roman"/>
            <w:sz w:val="24"/>
          </w:rPr>
          <w:delText>ülesandeks</w:delText>
        </w:r>
      </w:del>
      <w:ins w:id="123" w:author="Aili Sandre" w:date="2024-09-18T14:17:00Z">
        <w:r w:rsidRPr="37A7F041">
          <w:rPr>
            <w:rFonts w:ascii="Times New Roman" w:hAnsi="Times New Roman"/>
            <w:sz w:val="24"/>
          </w:rPr>
          <w:t>ülesan</w:t>
        </w:r>
      </w:ins>
      <w:ins w:id="124" w:author="Aili Sandre" w:date="2024-09-18T12:19:00Z">
        <w:r w:rsidR="008C413E">
          <w:rPr>
            <w:rFonts w:ascii="Times New Roman" w:hAnsi="Times New Roman"/>
            <w:sz w:val="24"/>
          </w:rPr>
          <w:t>ne</w:t>
        </w:r>
      </w:ins>
      <w:del w:id="125" w:author="Aili Sandre" w:date="2024-09-18T12:19:00Z">
        <w:r w:rsidRPr="37A7F041" w:rsidDel="008C413E">
          <w:rPr>
            <w:rFonts w:ascii="Times New Roman" w:hAnsi="Times New Roman"/>
            <w:sz w:val="24"/>
          </w:rPr>
          <w:delText>deks</w:delText>
        </w:r>
      </w:del>
      <w:r w:rsidRPr="37A7F041">
        <w:rPr>
          <w:rFonts w:ascii="Times New Roman" w:hAnsi="Times New Roman"/>
          <w:sz w:val="24"/>
        </w:rPr>
        <w:t xml:space="preserve"> on riikliku lepitaja menetlusse võetud kollektiivsete töötülide lahendamisega seotud lepitustoimingute korraldamine, läbirääkimiste tehniline ja sisuline ettevalmistamine, läbirääkimistega seotud dokumentide vormistamine. Lisaks aitavad kantselei töötajad selgitada oma pädevusvaldkonna õigusakte.</w:t>
      </w:r>
    </w:p>
    <w:p w14:paraId="511876F8" w14:textId="77777777" w:rsidR="00B329FE" w:rsidRDefault="00B329FE" w:rsidP="00E96711">
      <w:pPr>
        <w:rPr>
          <w:rFonts w:ascii="Times New Roman" w:hAnsi="Times New Roman"/>
          <w:sz w:val="24"/>
        </w:rPr>
      </w:pPr>
    </w:p>
    <w:p w14:paraId="3316602E" w14:textId="7E06A3C5" w:rsidR="00ED2FF0" w:rsidRDefault="00B329FE" w:rsidP="00E96711">
      <w:pPr>
        <w:rPr>
          <w:rFonts w:ascii="Times New Roman" w:hAnsi="Times New Roman"/>
          <w:sz w:val="24"/>
        </w:rPr>
      </w:pPr>
      <w:r>
        <w:rPr>
          <w:rFonts w:ascii="Times New Roman" w:hAnsi="Times New Roman"/>
          <w:sz w:val="24"/>
        </w:rPr>
        <w:t xml:space="preserve">Riikliku lepitaja ülesannete üleandmine õiguskantslerile aitab </w:t>
      </w:r>
      <w:ins w:id="126" w:author="Aili Sandre" w:date="2024-09-18T12:20:00Z">
        <w:r w:rsidR="008C413E">
          <w:rPr>
            <w:rFonts w:ascii="Times New Roman" w:hAnsi="Times New Roman"/>
            <w:sz w:val="24"/>
          </w:rPr>
          <w:t>parandada</w:t>
        </w:r>
      </w:ins>
      <w:del w:id="127" w:author="Aili Sandre" w:date="2024-09-18T12:20:00Z">
        <w:r w:rsidDel="008C413E">
          <w:rPr>
            <w:rFonts w:ascii="Times New Roman" w:hAnsi="Times New Roman"/>
            <w:sz w:val="24"/>
          </w:rPr>
          <w:delText>tõsta</w:delText>
        </w:r>
      </w:del>
      <w:r>
        <w:rPr>
          <w:rFonts w:ascii="Times New Roman" w:hAnsi="Times New Roman"/>
          <w:sz w:val="24"/>
        </w:rPr>
        <w:t xml:space="preserve"> kollektiivsete töötülide lahendamise kvaliteeti ja </w:t>
      </w:r>
      <w:ins w:id="128" w:author="Aili Sandre" w:date="2024-09-18T12:20:00Z">
        <w:r w:rsidR="008C413E">
          <w:rPr>
            <w:rFonts w:ascii="Times New Roman" w:hAnsi="Times New Roman"/>
            <w:sz w:val="24"/>
          </w:rPr>
          <w:t>tõhusust</w:t>
        </w:r>
      </w:ins>
      <w:del w:id="129" w:author="Aili Sandre" w:date="2024-09-18T12:20:00Z">
        <w:r w:rsidDel="008C413E">
          <w:rPr>
            <w:rFonts w:ascii="Times New Roman" w:hAnsi="Times New Roman"/>
            <w:sz w:val="24"/>
          </w:rPr>
          <w:delText>efektiivsust tulenevalt</w:delText>
        </w:r>
      </w:del>
      <w:ins w:id="130" w:author="Aili Sandre" w:date="2024-09-18T12:20:00Z">
        <w:r w:rsidR="008C413E">
          <w:rPr>
            <w:rFonts w:ascii="Times New Roman" w:hAnsi="Times New Roman"/>
            <w:sz w:val="24"/>
          </w:rPr>
          <w:t>, kuna</w:t>
        </w:r>
      </w:ins>
      <w:r>
        <w:rPr>
          <w:rFonts w:ascii="Times New Roman" w:hAnsi="Times New Roman"/>
          <w:sz w:val="24"/>
        </w:rPr>
        <w:t xml:space="preserve"> Õiguskantsleri Kantselei </w:t>
      </w:r>
      <w:del w:id="131" w:author="Aili Sandre" w:date="2024-09-18T12:20:00Z">
        <w:r w:rsidDel="008C413E">
          <w:rPr>
            <w:rFonts w:ascii="Times New Roman" w:hAnsi="Times New Roman"/>
            <w:sz w:val="24"/>
          </w:rPr>
          <w:delText xml:space="preserve">suuremast </w:delText>
        </w:r>
      </w:del>
      <w:del w:id="132" w:author="Aili Sandre" w:date="2024-09-18T14:17:00Z">
        <w:r>
          <w:rPr>
            <w:rFonts w:ascii="Times New Roman" w:hAnsi="Times New Roman"/>
            <w:sz w:val="24"/>
          </w:rPr>
          <w:delText>võimekusest.</w:delText>
        </w:r>
      </w:del>
      <w:ins w:id="133" w:author="Aili Sandre" w:date="2024-09-18T14:17:00Z">
        <w:r>
          <w:rPr>
            <w:rFonts w:ascii="Times New Roman" w:hAnsi="Times New Roman"/>
            <w:sz w:val="24"/>
          </w:rPr>
          <w:t>võimekus</w:t>
        </w:r>
      </w:ins>
      <w:ins w:id="134" w:author="Aili Sandre" w:date="2024-09-18T12:20:00Z">
        <w:r w:rsidR="008C413E">
          <w:rPr>
            <w:rFonts w:ascii="Times New Roman" w:hAnsi="Times New Roman"/>
            <w:sz w:val="24"/>
          </w:rPr>
          <w:t xml:space="preserve"> on suurem</w:t>
        </w:r>
      </w:ins>
      <w:del w:id="135" w:author="Aili Sandre" w:date="2024-09-18T12:20:00Z">
        <w:r w:rsidDel="008C413E">
          <w:rPr>
            <w:rFonts w:ascii="Times New Roman" w:hAnsi="Times New Roman"/>
            <w:sz w:val="24"/>
          </w:rPr>
          <w:delText>est</w:delText>
        </w:r>
      </w:del>
      <w:ins w:id="136" w:author="Aili Sandre" w:date="2024-09-18T14:17:00Z">
        <w:r>
          <w:rPr>
            <w:rFonts w:ascii="Times New Roman" w:hAnsi="Times New Roman"/>
            <w:sz w:val="24"/>
          </w:rPr>
          <w:t>.</w:t>
        </w:r>
      </w:ins>
      <w:r>
        <w:rPr>
          <w:rFonts w:ascii="Times New Roman" w:hAnsi="Times New Roman"/>
          <w:sz w:val="24"/>
        </w:rPr>
        <w:t xml:space="preserve"> </w:t>
      </w:r>
      <w:r w:rsidR="00E57C50">
        <w:rPr>
          <w:rFonts w:ascii="Times New Roman" w:hAnsi="Times New Roman"/>
          <w:sz w:val="24"/>
        </w:rPr>
        <w:t>R</w:t>
      </w:r>
      <w:r w:rsidR="00E57C50" w:rsidRPr="37A7F041">
        <w:rPr>
          <w:rFonts w:ascii="Times New Roman" w:hAnsi="Times New Roman"/>
          <w:sz w:val="24"/>
        </w:rPr>
        <w:t xml:space="preserve">iikliku lepitaja kantselei väiksuse tõttu </w:t>
      </w:r>
      <w:r w:rsidR="00E57C50">
        <w:rPr>
          <w:rFonts w:ascii="Times New Roman" w:hAnsi="Times New Roman"/>
          <w:sz w:val="24"/>
        </w:rPr>
        <w:t>jääb</w:t>
      </w:r>
      <w:r w:rsidR="00E57C50" w:rsidRPr="37A7F041">
        <w:rPr>
          <w:rFonts w:ascii="Times New Roman" w:hAnsi="Times New Roman"/>
          <w:sz w:val="24"/>
        </w:rPr>
        <w:t xml:space="preserve"> lepitusmenetluste kvaliteetse ja efektiivse läbiviimise jaoks ressurss</w:t>
      </w:r>
      <w:r w:rsidR="00E57C50">
        <w:rPr>
          <w:rFonts w:ascii="Times New Roman" w:hAnsi="Times New Roman"/>
          <w:sz w:val="24"/>
        </w:rPr>
        <w:t>idest vajaka</w:t>
      </w:r>
      <w:r w:rsidR="00E57C50" w:rsidRPr="37A7F041">
        <w:rPr>
          <w:rFonts w:ascii="Times New Roman" w:hAnsi="Times New Roman"/>
          <w:sz w:val="24"/>
        </w:rPr>
        <w:t xml:space="preserve">. </w:t>
      </w:r>
      <w:r w:rsidR="00017439" w:rsidRPr="00F3455F">
        <w:rPr>
          <w:rFonts w:ascii="Times New Roman" w:hAnsi="Times New Roman"/>
          <w:sz w:val="24"/>
        </w:rPr>
        <w:t>Riikliku Lepitaja Kantselei koosseisus on lisaks lepitajale kaks inimest</w:t>
      </w:r>
      <w:r w:rsidR="00017439">
        <w:rPr>
          <w:rFonts w:ascii="Times New Roman" w:hAnsi="Times New Roman"/>
          <w:sz w:val="24"/>
        </w:rPr>
        <w:t xml:space="preserve">. </w:t>
      </w:r>
      <w:r w:rsidR="00E57C50" w:rsidRPr="37A7F041">
        <w:rPr>
          <w:rFonts w:ascii="Times New Roman" w:hAnsi="Times New Roman"/>
          <w:sz w:val="24"/>
        </w:rPr>
        <w:t xml:space="preserve">Õiguskantsleri kantselei on </w:t>
      </w:r>
      <w:r w:rsidR="00E57C50">
        <w:rPr>
          <w:rFonts w:ascii="Times New Roman" w:hAnsi="Times New Roman"/>
          <w:sz w:val="24"/>
        </w:rPr>
        <w:t>seevastu</w:t>
      </w:r>
      <w:r w:rsidR="00E57C50" w:rsidRPr="37A7F041">
        <w:rPr>
          <w:rFonts w:ascii="Times New Roman" w:hAnsi="Times New Roman"/>
          <w:sz w:val="24"/>
        </w:rPr>
        <w:t xml:space="preserve"> tugev põhiseaduslik institutsioon, kus on tagatud erineva mastaabi ja keerukusastmega töövaidluste efektiivse lahendamise jaoks piisav personal</w:t>
      </w:r>
      <w:r w:rsidR="00E57C50">
        <w:rPr>
          <w:rStyle w:val="Allmrkuseviide"/>
          <w:rFonts w:ascii="Times New Roman" w:hAnsi="Times New Roman"/>
          <w:sz w:val="24"/>
        </w:rPr>
        <w:footnoteReference w:id="2"/>
      </w:r>
      <w:r w:rsidR="00E57C50">
        <w:rPr>
          <w:rFonts w:ascii="Times New Roman" w:hAnsi="Times New Roman"/>
          <w:sz w:val="24"/>
        </w:rPr>
        <w:t xml:space="preserve"> ja</w:t>
      </w:r>
      <w:r w:rsidR="00E57C50" w:rsidRPr="37A7F041">
        <w:rPr>
          <w:rFonts w:ascii="Times New Roman" w:hAnsi="Times New Roman"/>
          <w:sz w:val="24"/>
        </w:rPr>
        <w:t xml:space="preserve"> kompetents </w:t>
      </w:r>
      <w:r w:rsidR="00E57C50">
        <w:rPr>
          <w:rFonts w:ascii="Times New Roman" w:hAnsi="Times New Roman"/>
          <w:sz w:val="24"/>
        </w:rPr>
        <w:t xml:space="preserve">(nt õigusteenistus, sotsiaalsete õiguste osakond ja </w:t>
      </w:r>
      <w:proofErr w:type="spellStart"/>
      <w:r w:rsidR="00E57C50">
        <w:rPr>
          <w:rFonts w:ascii="Times New Roman" w:hAnsi="Times New Roman"/>
          <w:sz w:val="24"/>
        </w:rPr>
        <w:t>üldosakond</w:t>
      </w:r>
      <w:proofErr w:type="spellEnd"/>
      <w:r w:rsidR="00E57C50">
        <w:rPr>
          <w:rFonts w:ascii="Times New Roman" w:hAnsi="Times New Roman"/>
          <w:sz w:val="24"/>
        </w:rPr>
        <w:t>, sh tugipersonal töökorralduse, dokumendihalduse, eelarve, personali jt küsimustes)</w:t>
      </w:r>
      <w:r w:rsidR="00E57C50" w:rsidRPr="37A7F041">
        <w:rPr>
          <w:rFonts w:ascii="Times New Roman" w:hAnsi="Times New Roman"/>
          <w:sz w:val="24"/>
        </w:rPr>
        <w:t xml:space="preserve">. </w:t>
      </w:r>
      <w:r>
        <w:rPr>
          <w:rFonts w:ascii="Times New Roman" w:hAnsi="Times New Roman"/>
          <w:sz w:val="24"/>
        </w:rPr>
        <w:t xml:space="preserve">Arvestades lepitusmenetluste väikest arvu (2021. a </w:t>
      </w:r>
      <w:ins w:id="138" w:author="Aili Sandre" w:date="2024-09-18T12:21:00Z">
        <w:r w:rsidR="008C413E">
          <w:rPr>
            <w:rFonts w:ascii="Times New Roman" w:hAnsi="Times New Roman"/>
            <w:sz w:val="24"/>
          </w:rPr>
          <w:t>kolm</w:t>
        </w:r>
      </w:ins>
      <w:del w:id="139" w:author="Aili Sandre" w:date="2024-09-18T12:21:00Z">
        <w:r w:rsidDel="008C413E">
          <w:rPr>
            <w:rFonts w:ascii="Times New Roman" w:hAnsi="Times New Roman"/>
            <w:sz w:val="24"/>
          </w:rPr>
          <w:delText>3</w:delText>
        </w:r>
      </w:del>
      <w:r>
        <w:rPr>
          <w:rFonts w:ascii="Times New Roman" w:hAnsi="Times New Roman"/>
          <w:sz w:val="24"/>
        </w:rPr>
        <w:t xml:space="preserve">, 2022. a </w:t>
      </w:r>
      <w:ins w:id="140" w:author="Aili Sandre" w:date="2024-09-18T12:21:00Z">
        <w:r w:rsidR="008C413E">
          <w:rPr>
            <w:rFonts w:ascii="Times New Roman" w:hAnsi="Times New Roman"/>
            <w:sz w:val="24"/>
          </w:rPr>
          <w:t>kuus</w:t>
        </w:r>
      </w:ins>
      <w:del w:id="141" w:author="Aili Sandre" w:date="2024-09-18T12:21:00Z">
        <w:r w:rsidDel="008C413E">
          <w:rPr>
            <w:rFonts w:ascii="Times New Roman" w:hAnsi="Times New Roman"/>
            <w:sz w:val="24"/>
          </w:rPr>
          <w:delText>6</w:delText>
        </w:r>
      </w:del>
      <w:r>
        <w:rPr>
          <w:rFonts w:ascii="Times New Roman" w:hAnsi="Times New Roman"/>
          <w:sz w:val="24"/>
        </w:rPr>
        <w:t xml:space="preserve"> ja 2023. a </w:t>
      </w:r>
      <w:ins w:id="142" w:author="Aili Sandre" w:date="2024-09-18T12:21:00Z">
        <w:r w:rsidR="008C413E">
          <w:rPr>
            <w:rFonts w:ascii="Times New Roman" w:hAnsi="Times New Roman"/>
            <w:sz w:val="24"/>
          </w:rPr>
          <w:t>kaks</w:t>
        </w:r>
      </w:ins>
      <w:del w:id="143" w:author="Aili Sandre" w:date="2024-09-18T12:21:00Z">
        <w:r w:rsidDel="008C413E">
          <w:rPr>
            <w:rFonts w:ascii="Times New Roman" w:hAnsi="Times New Roman"/>
            <w:sz w:val="24"/>
          </w:rPr>
          <w:delText>2</w:delText>
        </w:r>
      </w:del>
      <w:r>
        <w:rPr>
          <w:rFonts w:ascii="Times New Roman" w:hAnsi="Times New Roman"/>
          <w:sz w:val="24"/>
        </w:rPr>
        <w:t xml:space="preserve"> menetlust) ning </w:t>
      </w:r>
      <w:del w:id="144" w:author="Aili Sandre" w:date="2024-09-18T12:21:00Z">
        <w:r w:rsidDel="008C413E">
          <w:rPr>
            <w:rFonts w:ascii="Times New Roman" w:hAnsi="Times New Roman"/>
            <w:sz w:val="24"/>
          </w:rPr>
          <w:delText xml:space="preserve">väikest </w:delText>
        </w:r>
      </w:del>
      <w:r>
        <w:rPr>
          <w:rFonts w:ascii="Times New Roman" w:hAnsi="Times New Roman"/>
          <w:sz w:val="24"/>
        </w:rPr>
        <w:t xml:space="preserve">kantselei </w:t>
      </w:r>
      <w:ins w:id="145" w:author="Aili Sandre" w:date="2024-09-18T12:21:00Z">
        <w:r w:rsidR="008C413E">
          <w:rPr>
            <w:rFonts w:ascii="Times New Roman" w:hAnsi="Times New Roman"/>
            <w:sz w:val="24"/>
          </w:rPr>
          <w:t xml:space="preserve">väikest </w:t>
        </w:r>
      </w:ins>
      <w:r>
        <w:rPr>
          <w:rFonts w:ascii="Times New Roman" w:hAnsi="Times New Roman"/>
          <w:sz w:val="24"/>
        </w:rPr>
        <w:t>koosseisu ei ole seega mõistlik hoida Riikliku Lepitaja Kantseleid eraldiseisva üksusena.</w:t>
      </w:r>
    </w:p>
    <w:p w14:paraId="1EE55090" w14:textId="77777777" w:rsidR="00ED2FF0" w:rsidRDefault="00ED2FF0" w:rsidP="00E96711">
      <w:pPr>
        <w:rPr>
          <w:rFonts w:ascii="Times New Roman" w:hAnsi="Times New Roman"/>
          <w:sz w:val="24"/>
        </w:rPr>
      </w:pPr>
    </w:p>
    <w:p w14:paraId="2680E2E8" w14:textId="2E5E11C3" w:rsidR="715E87EB" w:rsidRDefault="00B329FE" w:rsidP="00E96711">
      <w:pPr>
        <w:rPr>
          <w:rFonts w:ascii="Times New Roman" w:hAnsi="Times New Roman"/>
          <w:sz w:val="24"/>
        </w:rPr>
      </w:pPr>
      <w:r>
        <w:rPr>
          <w:rFonts w:ascii="Times New Roman" w:hAnsi="Times New Roman"/>
          <w:sz w:val="24"/>
        </w:rPr>
        <w:t xml:space="preserve">Seejuures on õiguskantsleri ja riikliku lepitaja </w:t>
      </w:r>
      <w:ins w:id="146" w:author="Aili Sandre" w:date="2024-09-18T12:21:00Z">
        <w:r w:rsidR="008C413E">
          <w:rPr>
            <w:rFonts w:ascii="Times New Roman" w:hAnsi="Times New Roman"/>
            <w:sz w:val="24"/>
          </w:rPr>
          <w:t>üle</w:t>
        </w:r>
      </w:ins>
      <w:ins w:id="147" w:author="Aili Sandre" w:date="2024-09-18T12:22:00Z">
        <w:r w:rsidR="008C413E">
          <w:rPr>
            <w:rFonts w:ascii="Times New Roman" w:hAnsi="Times New Roman"/>
            <w:sz w:val="24"/>
          </w:rPr>
          <w:t>sannetes</w:t>
        </w:r>
      </w:ins>
      <w:del w:id="148" w:author="Aili Sandre" w:date="2024-09-18T12:22:00Z">
        <w:r w:rsidDel="008C413E">
          <w:rPr>
            <w:rFonts w:ascii="Times New Roman" w:hAnsi="Times New Roman"/>
            <w:sz w:val="24"/>
          </w:rPr>
          <w:delText>funktsioonides</w:delText>
        </w:r>
      </w:del>
      <w:r>
        <w:rPr>
          <w:rFonts w:ascii="Times New Roman" w:hAnsi="Times New Roman"/>
          <w:sz w:val="24"/>
        </w:rPr>
        <w:t xml:space="preserve"> olulisi sarnasusi. </w:t>
      </w:r>
      <w:r w:rsidR="00ED2FF0">
        <w:rPr>
          <w:rFonts w:ascii="Times New Roman" w:hAnsi="Times New Roman"/>
          <w:sz w:val="24"/>
        </w:rPr>
        <w:t>S</w:t>
      </w:r>
      <w:r w:rsidR="715E87EB" w:rsidRPr="37A7F041">
        <w:rPr>
          <w:rFonts w:ascii="Times New Roman" w:hAnsi="Times New Roman"/>
          <w:sz w:val="24"/>
        </w:rPr>
        <w:t xml:space="preserve">arnaselt riikliku lepitajaga on õiguskantsler rangelt apoliitiline institutsioon. Õiguskantsleri ülesanne on seista selle eest, et Eesti riigis kehtivad seadused on kooskõlas põhiseadusega ning inimeste põhiõigused ja vabadused on kaitstud. Ühinemisvabadus, sh õigus pidada kollektiivläbirääkimisi ja sõlmida </w:t>
      </w:r>
      <w:del w:id="149" w:author="Aili Sandre" w:date="2024-09-18T14:17:00Z">
        <w:r w:rsidR="715E87EB" w:rsidRPr="37A7F041">
          <w:rPr>
            <w:rFonts w:ascii="Times New Roman" w:hAnsi="Times New Roman"/>
            <w:sz w:val="24"/>
          </w:rPr>
          <w:delText>kollektiivlepinguid</w:delText>
        </w:r>
      </w:del>
      <w:ins w:id="150" w:author="Aili Sandre" w:date="2024-09-18T12:23:00Z">
        <w:r w:rsidR="008C413E" w:rsidRPr="37A7F041">
          <w:rPr>
            <w:rFonts w:ascii="Times New Roman" w:hAnsi="Times New Roman"/>
            <w:sz w:val="24"/>
          </w:rPr>
          <w:t>töötingimus</w:t>
        </w:r>
        <w:r w:rsidR="008C413E">
          <w:rPr>
            <w:rFonts w:ascii="Times New Roman" w:hAnsi="Times New Roman"/>
            <w:sz w:val="24"/>
          </w:rPr>
          <w:t xml:space="preserve">i </w:t>
        </w:r>
      </w:ins>
      <w:ins w:id="151" w:author="Aili Sandre" w:date="2024-09-18T14:17:00Z">
        <w:r w:rsidR="715E87EB" w:rsidRPr="37A7F041">
          <w:rPr>
            <w:rFonts w:ascii="Times New Roman" w:hAnsi="Times New Roman"/>
            <w:sz w:val="24"/>
          </w:rPr>
          <w:t>kollektiivlepingu</w:t>
        </w:r>
      </w:ins>
      <w:ins w:id="152" w:author="Aili Sandre" w:date="2024-09-18T12:23:00Z">
        <w:r w:rsidR="008C413E">
          <w:rPr>
            <w:rFonts w:ascii="Times New Roman" w:hAnsi="Times New Roman"/>
            <w:sz w:val="24"/>
          </w:rPr>
          <w:t>tega</w:t>
        </w:r>
      </w:ins>
      <w:del w:id="153" w:author="Aili Sandre" w:date="2024-09-18T12:23:00Z">
        <w:r w:rsidR="715E87EB" w:rsidRPr="37A7F041" w:rsidDel="008C413E">
          <w:rPr>
            <w:rFonts w:ascii="Times New Roman" w:hAnsi="Times New Roman"/>
            <w:sz w:val="24"/>
          </w:rPr>
          <w:delText>id</w:delText>
        </w:r>
      </w:del>
      <w:r w:rsidR="715E87EB" w:rsidRPr="37A7F041">
        <w:rPr>
          <w:rFonts w:ascii="Times New Roman" w:hAnsi="Times New Roman"/>
          <w:sz w:val="24"/>
        </w:rPr>
        <w:t xml:space="preserve"> </w:t>
      </w:r>
      <w:del w:id="154" w:author="Aili Sandre" w:date="2024-09-18T12:23:00Z">
        <w:r w:rsidR="715E87EB" w:rsidRPr="37A7F041" w:rsidDel="008C413E">
          <w:rPr>
            <w:rFonts w:ascii="Times New Roman" w:hAnsi="Times New Roman"/>
            <w:sz w:val="24"/>
          </w:rPr>
          <w:delText>töötingimuste osas</w:delText>
        </w:r>
      </w:del>
      <w:r w:rsidR="715E87EB" w:rsidRPr="37A7F041">
        <w:rPr>
          <w:rFonts w:ascii="Times New Roman" w:hAnsi="Times New Roman"/>
          <w:sz w:val="24"/>
        </w:rPr>
        <w:t xml:space="preserve">, on üks põhiõigustest ja vabadustest, mille tagamisel on oluline </w:t>
      </w:r>
      <w:ins w:id="155" w:author="Aili Sandre" w:date="2024-09-18T12:23:00Z">
        <w:r w:rsidR="008C413E">
          <w:rPr>
            <w:rFonts w:ascii="Times New Roman" w:hAnsi="Times New Roman"/>
            <w:sz w:val="24"/>
          </w:rPr>
          <w:t>osa</w:t>
        </w:r>
      </w:ins>
      <w:del w:id="156" w:author="Aili Sandre" w:date="2024-09-18T12:23:00Z">
        <w:r w:rsidR="715E87EB" w:rsidRPr="37A7F041" w:rsidDel="008C413E">
          <w:rPr>
            <w:rFonts w:ascii="Times New Roman" w:hAnsi="Times New Roman"/>
            <w:sz w:val="24"/>
          </w:rPr>
          <w:delText>roll</w:delText>
        </w:r>
      </w:del>
      <w:r w:rsidR="715E87EB" w:rsidRPr="37A7F041">
        <w:rPr>
          <w:rFonts w:ascii="Times New Roman" w:hAnsi="Times New Roman"/>
          <w:sz w:val="24"/>
        </w:rPr>
        <w:t xml:space="preserve"> nii õiguskantsleril kui </w:t>
      </w:r>
      <w:ins w:id="157" w:author="Aili Sandre" w:date="2024-09-18T12:23:00Z">
        <w:r w:rsidR="008C413E">
          <w:rPr>
            <w:rFonts w:ascii="Times New Roman" w:hAnsi="Times New Roman"/>
            <w:sz w:val="24"/>
          </w:rPr>
          <w:t xml:space="preserve">ka </w:t>
        </w:r>
      </w:ins>
      <w:r w:rsidR="715E87EB" w:rsidRPr="37A7F041">
        <w:rPr>
          <w:rFonts w:ascii="Times New Roman" w:hAnsi="Times New Roman"/>
          <w:sz w:val="24"/>
        </w:rPr>
        <w:t xml:space="preserve">riiklikul lepitajal. Lisaks kuulub õiguskantsleri ülesannete hulka lepitusmenetlus diskrimineerimisvaidlustes, mis sarnaneb riikliku lepitaja </w:t>
      </w:r>
      <w:del w:id="158" w:author="Aili Sandre" w:date="2024-09-18T12:24:00Z">
        <w:r w:rsidR="715E87EB" w:rsidRPr="37A7F041" w:rsidDel="008C413E">
          <w:rPr>
            <w:rFonts w:ascii="Times New Roman" w:hAnsi="Times New Roman"/>
            <w:sz w:val="24"/>
          </w:rPr>
          <w:delText xml:space="preserve">poolt läbiviidava </w:delText>
        </w:r>
      </w:del>
      <w:r w:rsidR="715E87EB" w:rsidRPr="37A7F041">
        <w:rPr>
          <w:rFonts w:ascii="Times New Roman" w:hAnsi="Times New Roman"/>
          <w:sz w:val="24"/>
        </w:rPr>
        <w:t>lepitusmenetlusega. Seega on õiguskantsleri ja riikliku lepitaja funktsioonides olulisi kokkupuutekohti</w:t>
      </w:r>
      <w:ins w:id="159" w:author="Aili Sandre" w:date="2024-09-18T12:25:00Z">
        <w:r w:rsidR="008C413E">
          <w:rPr>
            <w:rFonts w:ascii="Times New Roman" w:hAnsi="Times New Roman"/>
            <w:sz w:val="24"/>
          </w:rPr>
          <w:t>, mistõttu</w:t>
        </w:r>
      </w:ins>
      <w:del w:id="160" w:author="Aili Sandre" w:date="2024-09-18T12:25:00Z">
        <w:r w:rsidR="715E87EB" w:rsidRPr="37A7F041" w:rsidDel="008C413E">
          <w:rPr>
            <w:rFonts w:ascii="Times New Roman" w:hAnsi="Times New Roman"/>
            <w:sz w:val="24"/>
          </w:rPr>
          <w:delText xml:space="preserve"> ja sarnasus</w:delText>
        </w:r>
      </w:del>
      <w:del w:id="161" w:author="Aili Sandre" w:date="2024-09-18T12:24:00Z">
        <w:r w:rsidR="715E87EB" w:rsidRPr="37A7F041" w:rsidDel="008C413E">
          <w:rPr>
            <w:rFonts w:ascii="Times New Roman" w:hAnsi="Times New Roman"/>
            <w:sz w:val="24"/>
          </w:rPr>
          <w:delText>i</w:delText>
        </w:r>
      </w:del>
      <w:del w:id="162" w:author="Aili Sandre" w:date="2024-09-18T12:25:00Z">
        <w:r w:rsidR="715E87EB" w:rsidRPr="37A7F041" w:rsidDel="008C413E">
          <w:rPr>
            <w:rFonts w:ascii="Times New Roman" w:hAnsi="Times New Roman"/>
            <w:sz w:val="24"/>
          </w:rPr>
          <w:delText xml:space="preserve"> ning</w:delText>
        </w:r>
      </w:del>
      <w:ins w:id="163" w:author="Aili Sandre" w:date="2024-09-18T12:25:00Z">
        <w:r w:rsidR="008C413E">
          <w:rPr>
            <w:rFonts w:ascii="Times New Roman" w:hAnsi="Times New Roman"/>
            <w:sz w:val="24"/>
          </w:rPr>
          <w:t xml:space="preserve"> sobib</w:t>
        </w:r>
      </w:ins>
      <w:ins w:id="164" w:author="Aili Sandre" w:date="2024-09-18T14:17:00Z">
        <w:r w:rsidR="715E87EB" w:rsidRPr="37A7F041">
          <w:rPr>
            <w:rFonts w:ascii="Times New Roman" w:hAnsi="Times New Roman"/>
            <w:sz w:val="24"/>
          </w:rPr>
          <w:t xml:space="preserve"> </w:t>
        </w:r>
      </w:ins>
      <w:r w:rsidR="715E87EB" w:rsidRPr="37A7F041">
        <w:rPr>
          <w:rFonts w:ascii="Times New Roman" w:hAnsi="Times New Roman"/>
          <w:sz w:val="24"/>
        </w:rPr>
        <w:t xml:space="preserve">riikliku lepitaja tegevus </w:t>
      </w:r>
      <w:del w:id="165" w:author="Aili Sandre" w:date="2024-09-18T12:25:00Z">
        <w:r w:rsidR="715E87EB" w:rsidRPr="37A7F041" w:rsidDel="008C413E">
          <w:rPr>
            <w:rFonts w:ascii="Times New Roman" w:hAnsi="Times New Roman"/>
            <w:sz w:val="24"/>
          </w:rPr>
          <w:delText xml:space="preserve">sobib </w:delText>
        </w:r>
      </w:del>
      <w:r w:rsidR="715E87EB" w:rsidRPr="37A7F041">
        <w:rPr>
          <w:rFonts w:ascii="Times New Roman" w:hAnsi="Times New Roman"/>
          <w:sz w:val="24"/>
        </w:rPr>
        <w:t xml:space="preserve">õiguskantsleri kantselei juurde. </w:t>
      </w:r>
      <w:del w:id="166" w:author="Aili Sandre" w:date="2024-09-18T14:17:00Z">
        <w:r w:rsidR="715E87EB" w:rsidRPr="37A7F041">
          <w:rPr>
            <w:rFonts w:ascii="Times New Roman" w:hAnsi="Times New Roman"/>
            <w:sz w:val="24"/>
          </w:rPr>
          <w:delText>Teisi sarnased asutusi</w:delText>
        </w:r>
      </w:del>
      <w:ins w:id="167" w:author="Aili Sandre" w:date="2024-09-18T14:17:00Z">
        <w:r w:rsidR="715E87EB" w:rsidRPr="37A7F041">
          <w:rPr>
            <w:rFonts w:ascii="Times New Roman" w:hAnsi="Times New Roman"/>
            <w:sz w:val="24"/>
          </w:rPr>
          <w:t>Teis</w:t>
        </w:r>
      </w:ins>
      <w:ins w:id="168" w:author="Aili Sandre" w:date="2024-09-18T12:26:00Z">
        <w:r w:rsidR="008C413E">
          <w:rPr>
            <w:rFonts w:ascii="Times New Roman" w:hAnsi="Times New Roman"/>
            <w:sz w:val="24"/>
          </w:rPr>
          <w:t>t</w:t>
        </w:r>
      </w:ins>
      <w:del w:id="169" w:author="Aili Sandre" w:date="2024-09-18T12:26:00Z">
        <w:r w:rsidR="715E87EB" w:rsidRPr="37A7F041" w:rsidDel="008C413E">
          <w:rPr>
            <w:rFonts w:ascii="Times New Roman" w:hAnsi="Times New Roman"/>
            <w:sz w:val="24"/>
          </w:rPr>
          <w:delText>i</w:delText>
        </w:r>
      </w:del>
      <w:ins w:id="170" w:author="Aili Sandre" w:date="2024-09-18T14:17:00Z">
        <w:r w:rsidR="715E87EB" w:rsidRPr="37A7F041">
          <w:rPr>
            <w:rFonts w:ascii="Times New Roman" w:hAnsi="Times New Roman"/>
            <w:sz w:val="24"/>
          </w:rPr>
          <w:t xml:space="preserve"> s</w:t>
        </w:r>
      </w:ins>
      <w:ins w:id="171" w:author="Aili Sandre" w:date="2024-09-18T12:26:00Z">
        <w:r w:rsidR="008C413E">
          <w:rPr>
            <w:rFonts w:ascii="Times New Roman" w:hAnsi="Times New Roman"/>
            <w:sz w:val="24"/>
          </w:rPr>
          <w:t>ellist</w:t>
        </w:r>
      </w:ins>
      <w:del w:id="172" w:author="Aili Sandre" w:date="2024-09-18T12:26:00Z">
        <w:r w:rsidR="715E87EB" w:rsidRPr="37A7F041" w:rsidDel="008C413E">
          <w:rPr>
            <w:rFonts w:ascii="Times New Roman" w:hAnsi="Times New Roman"/>
            <w:sz w:val="24"/>
          </w:rPr>
          <w:delText>arnased</w:delText>
        </w:r>
      </w:del>
      <w:ins w:id="173" w:author="Aili Sandre" w:date="2024-09-18T14:17:00Z">
        <w:r w:rsidR="715E87EB" w:rsidRPr="37A7F041">
          <w:rPr>
            <w:rFonts w:ascii="Times New Roman" w:hAnsi="Times New Roman"/>
            <w:sz w:val="24"/>
          </w:rPr>
          <w:t xml:space="preserve"> asutus</w:t>
        </w:r>
      </w:ins>
      <w:ins w:id="174" w:author="Aili Sandre" w:date="2024-09-18T12:26:00Z">
        <w:r w:rsidR="008C413E">
          <w:rPr>
            <w:rFonts w:ascii="Times New Roman" w:hAnsi="Times New Roman"/>
            <w:sz w:val="24"/>
          </w:rPr>
          <w:t>t</w:t>
        </w:r>
      </w:ins>
      <w:del w:id="175" w:author="Aili Sandre" w:date="2024-09-18T12:26:00Z">
        <w:r w:rsidR="715E87EB" w:rsidRPr="37A7F041" w:rsidDel="008C413E">
          <w:rPr>
            <w:rFonts w:ascii="Times New Roman" w:hAnsi="Times New Roman"/>
            <w:sz w:val="24"/>
          </w:rPr>
          <w:delText>i</w:delText>
        </w:r>
      </w:del>
      <w:r w:rsidR="715E87EB" w:rsidRPr="37A7F041">
        <w:rPr>
          <w:rFonts w:ascii="Times New Roman" w:hAnsi="Times New Roman"/>
          <w:sz w:val="24"/>
        </w:rPr>
        <w:t xml:space="preserve">, kuhu riiklik lepitaja oma </w:t>
      </w:r>
      <w:ins w:id="176" w:author="Aili Sandre" w:date="2024-09-18T12:26:00Z">
        <w:r w:rsidR="00765E90">
          <w:rPr>
            <w:rFonts w:ascii="Times New Roman" w:hAnsi="Times New Roman"/>
            <w:sz w:val="24"/>
          </w:rPr>
          <w:t>ülesannetega</w:t>
        </w:r>
      </w:ins>
      <w:del w:id="177" w:author="Aili Sandre" w:date="2024-09-18T12:26:00Z">
        <w:r w:rsidR="715E87EB" w:rsidRPr="37A7F041" w:rsidDel="00765E90">
          <w:rPr>
            <w:rFonts w:ascii="Times New Roman" w:hAnsi="Times New Roman"/>
            <w:sz w:val="24"/>
          </w:rPr>
          <w:delText>funktsioonidega</w:delText>
        </w:r>
      </w:del>
      <w:r w:rsidR="715E87EB" w:rsidRPr="37A7F041">
        <w:rPr>
          <w:rFonts w:ascii="Times New Roman" w:hAnsi="Times New Roman"/>
          <w:sz w:val="24"/>
        </w:rPr>
        <w:t xml:space="preserve"> sobiks, Eestis ei ole.</w:t>
      </w:r>
    </w:p>
    <w:p w14:paraId="5ED9045C" w14:textId="3893F38C" w:rsidR="00E96711" w:rsidRDefault="00E96711" w:rsidP="00E96711"/>
    <w:p w14:paraId="796EB199" w14:textId="2E82DBEE" w:rsidR="001B2CC8" w:rsidRPr="001B2CC8" w:rsidRDefault="715E87EB" w:rsidP="00E96711">
      <w:pPr>
        <w:rPr>
          <w:rFonts w:ascii="Times New Roman" w:hAnsi="Times New Roman"/>
          <w:b/>
          <w:sz w:val="24"/>
          <w:lang w:eastAsia="et-EE"/>
        </w:rPr>
        <w:sectPr w:rsidR="001B2CC8" w:rsidRPr="001B2CC8">
          <w:type w:val="continuous"/>
          <w:pgSz w:w="11906" w:h="16838"/>
          <w:pgMar w:top="1418" w:right="680" w:bottom="1418" w:left="1701" w:header="680" w:footer="680" w:gutter="0"/>
          <w:cols w:space="708"/>
          <w:formProt w:val="0"/>
          <w:docGrid w:linePitch="360"/>
        </w:sectPr>
      </w:pPr>
      <w:r w:rsidRPr="37A7F041">
        <w:rPr>
          <w:rFonts w:ascii="Times New Roman" w:hAnsi="Times New Roman"/>
          <w:sz w:val="24"/>
        </w:rPr>
        <w:t xml:space="preserve">Seega </w:t>
      </w:r>
      <w:ins w:id="178" w:author="Aili Sandre" w:date="2024-09-18T12:26:00Z">
        <w:r w:rsidR="00765E90">
          <w:rPr>
            <w:rFonts w:ascii="Times New Roman" w:hAnsi="Times New Roman"/>
            <w:sz w:val="24"/>
          </w:rPr>
          <w:t>on kavandat</w:t>
        </w:r>
      </w:ins>
      <w:ins w:id="179" w:author="Aili Sandre" w:date="2024-09-18T12:27:00Z">
        <w:r w:rsidR="00765E90">
          <w:rPr>
            <w:rFonts w:ascii="Times New Roman" w:hAnsi="Times New Roman"/>
            <w:sz w:val="24"/>
          </w:rPr>
          <w:t>ud seaduse eesmärk parandada</w:t>
        </w:r>
      </w:ins>
      <w:del w:id="180" w:author="Aili Sandre" w:date="2024-09-18T12:27:00Z">
        <w:r w:rsidR="00055E58" w:rsidDel="00765E90">
          <w:rPr>
            <w:rFonts w:ascii="Times New Roman" w:hAnsi="Times New Roman"/>
            <w:sz w:val="24"/>
          </w:rPr>
          <w:delText>tõstetakse</w:delText>
        </w:r>
        <w:r w:rsidRPr="37A7F041" w:rsidDel="00765E90">
          <w:rPr>
            <w:rFonts w:ascii="Times New Roman" w:hAnsi="Times New Roman"/>
            <w:sz w:val="24"/>
          </w:rPr>
          <w:delText xml:space="preserve"> käesoleva eelnõuga</w:delText>
        </w:r>
      </w:del>
      <w:r w:rsidRPr="37A7F041">
        <w:rPr>
          <w:rFonts w:ascii="Times New Roman" w:hAnsi="Times New Roman"/>
          <w:sz w:val="24"/>
        </w:rPr>
        <w:t xml:space="preserve"> kollektiivsete töötülide lahendamise efektiivsust</w:t>
      </w:r>
      <w:r w:rsidR="00007C90">
        <w:rPr>
          <w:rFonts w:ascii="Times New Roman" w:hAnsi="Times New Roman"/>
          <w:sz w:val="24"/>
        </w:rPr>
        <w:t xml:space="preserve"> ja kvaliteeti</w:t>
      </w:r>
      <w:r w:rsidRPr="37A7F041">
        <w:rPr>
          <w:rFonts w:ascii="Times New Roman" w:hAnsi="Times New Roman"/>
          <w:sz w:val="24"/>
        </w:rPr>
        <w:t>.</w:t>
      </w:r>
    </w:p>
    <w:p w14:paraId="26A02A27" w14:textId="77777777" w:rsidR="00CA7202" w:rsidRPr="00076EA4" w:rsidRDefault="00CA7202" w:rsidP="00E96711">
      <w:pPr>
        <w:rPr>
          <w:rFonts w:ascii="Times New Roman" w:hAnsi="Times New Roman"/>
          <w:sz w:val="24"/>
          <w:lang w:eastAsia="et-EE"/>
        </w:rPr>
      </w:pPr>
    </w:p>
    <w:p w14:paraId="697DDF79" w14:textId="77777777" w:rsidR="001339A9" w:rsidRPr="00076EA4" w:rsidRDefault="001339A9" w:rsidP="00E96711">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14:paraId="36FF4667" w14:textId="77777777" w:rsidR="00BB45B7" w:rsidRDefault="00BB45B7" w:rsidP="00E96711">
      <w:pPr>
        <w:rPr>
          <w:rFonts w:ascii="Times New Roman" w:hAnsi="Times New Roman"/>
          <w:sz w:val="24"/>
        </w:rPr>
        <w:sectPr w:rsidR="00BB45B7">
          <w:type w:val="continuous"/>
          <w:pgSz w:w="11906" w:h="16838"/>
          <w:pgMar w:top="1418" w:right="680" w:bottom="1418" w:left="1701" w:header="680" w:footer="680" w:gutter="0"/>
          <w:cols w:space="708"/>
          <w:docGrid w:linePitch="360"/>
        </w:sectPr>
      </w:pPr>
    </w:p>
    <w:p w14:paraId="216E1B56" w14:textId="77777777" w:rsidR="00C124B0" w:rsidRDefault="00C124B0" w:rsidP="00E96711">
      <w:pPr>
        <w:rPr>
          <w:rFonts w:ascii="Times New Roman" w:hAnsi="Times New Roman"/>
          <w:sz w:val="24"/>
        </w:rPr>
      </w:pPr>
    </w:p>
    <w:p w14:paraId="6E8190DB" w14:textId="42A17F3D" w:rsidR="00033345" w:rsidRPr="00525623" w:rsidRDefault="00525623" w:rsidP="00E96711">
      <w:pPr>
        <w:rPr>
          <w:rFonts w:ascii="Times New Roman" w:hAnsi="Times New Roman"/>
          <w:b/>
          <w:bCs/>
          <w:sz w:val="24"/>
        </w:rPr>
      </w:pPr>
      <w:r>
        <w:rPr>
          <w:rFonts w:ascii="Times New Roman" w:hAnsi="Times New Roman"/>
          <w:b/>
          <w:bCs/>
          <w:sz w:val="24"/>
        </w:rPr>
        <w:t>Eelnõu vastavus rahvusvahelisele õigusele</w:t>
      </w:r>
    </w:p>
    <w:p w14:paraId="7B9F2667" w14:textId="57D001B8" w:rsidR="00525623" w:rsidRPr="00C8499D" w:rsidRDefault="00525623" w:rsidP="00E96711">
      <w:pPr>
        <w:rPr>
          <w:rFonts w:ascii="Times New Roman" w:hAnsi="Times New Roman"/>
          <w:sz w:val="24"/>
          <w:lang w:eastAsia="et-EE"/>
        </w:rPr>
      </w:pPr>
    </w:p>
    <w:p w14:paraId="7EEC4B9B" w14:textId="050221E7" w:rsidR="00E426C5" w:rsidRDefault="3B8C9EF5" w:rsidP="00DF082F">
      <w:pPr>
        <w:rPr>
          <w:rFonts w:ascii="Times New Roman" w:hAnsi="Times New Roman"/>
          <w:sz w:val="24"/>
        </w:rPr>
      </w:pPr>
      <w:r w:rsidRPr="305B03B8">
        <w:rPr>
          <w:rFonts w:ascii="Times New Roman" w:hAnsi="Times New Roman"/>
          <w:sz w:val="24"/>
        </w:rPr>
        <w:t>Rahvusvahelis</w:t>
      </w:r>
      <w:del w:id="181" w:author="Aili Sandre" w:date="2024-09-18T12:28:00Z">
        <w:r w:rsidRPr="305B03B8" w:rsidDel="00765E90">
          <w:rPr>
            <w:rFonts w:ascii="Times New Roman" w:hAnsi="Times New Roman"/>
            <w:sz w:val="24"/>
          </w:rPr>
          <w:delText>t</w:delText>
        </w:r>
      </w:del>
      <w:r w:rsidRPr="305B03B8">
        <w:rPr>
          <w:rFonts w:ascii="Times New Roman" w:hAnsi="Times New Roman"/>
          <w:sz w:val="24"/>
        </w:rPr>
        <w:t xml:space="preserve">e tööõiguse põhimõtete kohaselt on oluline, et riigil oleks </w:t>
      </w:r>
      <w:del w:id="182" w:author="Aili Sandre" w:date="2024-09-18T12:28:00Z">
        <w:r w:rsidRPr="305B03B8" w:rsidDel="00765E90">
          <w:rPr>
            <w:rFonts w:ascii="Times New Roman" w:hAnsi="Times New Roman"/>
            <w:sz w:val="24"/>
          </w:rPr>
          <w:delText xml:space="preserve">olemas </w:delText>
        </w:r>
      </w:del>
      <w:r w:rsidRPr="305B03B8">
        <w:rPr>
          <w:rFonts w:ascii="Times New Roman" w:hAnsi="Times New Roman"/>
          <w:sz w:val="24"/>
        </w:rPr>
        <w:t xml:space="preserve">mehhanism kollektiivsete töövaidluste lahendamiseks. </w:t>
      </w:r>
      <w:r w:rsidR="3D5A9824" w:rsidRPr="10D3041F">
        <w:rPr>
          <w:rFonts w:ascii="Times New Roman" w:hAnsi="Times New Roman"/>
          <w:sz w:val="24"/>
        </w:rPr>
        <w:t xml:space="preserve">Peaasjalikult </w:t>
      </w:r>
      <w:r w:rsidR="3D5A9824" w:rsidRPr="0EE61729">
        <w:rPr>
          <w:rFonts w:ascii="Times New Roman" w:hAnsi="Times New Roman"/>
          <w:sz w:val="24"/>
        </w:rPr>
        <w:t>tulenevad kollektiivse</w:t>
      </w:r>
      <w:r w:rsidR="374FF238" w:rsidRPr="0EE61729">
        <w:rPr>
          <w:rFonts w:ascii="Times New Roman" w:hAnsi="Times New Roman"/>
          <w:sz w:val="24"/>
        </w:rPr>
        <w:t>t</w:t>
      </w:r>
      <w:r w:rsidR="3D5A9824" w:rsidRPr="0EE61729">
        <w:rPr>
          <w:rFonts w:ascii="Times New Roman" w:hAnsi="Times New Roman"/>
          <w:sz w:val="24"/>
        </w:rPr>
        <w:t xml:space="preserve"> töötüli</w:t>
      </w:r>
      <w:r w:rsidR="65A48FB7" w:rsidRPr="0EE61729">
        <w:rPr>
          <w:rFonts w:ascii="Times New Roman" w:hAnsi="Times New Roman"/>
          <w:sz w:val="24"/>
        </w:rPr>
        <w:t xml:space="preserve"> </w:t>
      </w:r>
      <w:r w:rsidR="35442EAB" w:rsidRPr="22316085">
        <w:rPr>
          <w:rFonts w:ascii="Times New Roman" w:hAnsi="Times New Roman"/>
          <w:sz w:val="24"/>
        </w:rPr>
        <w:t xml:space="preserve">käsitlevad </w:t>
      </w:r>
      <w:del w:id="183" w:author="Aili Sandre" w:date="2024-09-18T12:28:00Z">
        <w:r w:rsidR="65A48FB7" w:rsidRPr="22316085" w:rsidDel="00765E90">
          <w:rPr>
            <w:rFonts w:ascii="Times New Roman" w:hAnsi="Times New Roman"/>
            <w:sz w:val="24"/>
          </w:rPr>
          <w:delText>rahvusvahelised</w:delText>
        </w:r>
        <w:r w:rsidR="65A48FB7" w:rsidRPr="66086952" w:rsidDel="00765E90">
          <w:rPr>
            <w:rFonts w:ascii="Times New Roman" w:hAnsi="Times New Roman"/>
            <w:sz w:val="24"/>
          </w:rPr>
          <w:delText xml:space="preserve"> </w:delText>
        </w:r>
      </w:del>
      <w:r w:rsidR="001D1518">
        <w:rPr>
          <w:rFonts w:ascii="Times New Roman" w:hAnsi="Times New Roman"/>
          <w:sz w:val="24"/>
        </w:rPr>
        <w:t>põhimõtted</w:t>
      </w:r>
      <w:r w:rsidR="65A48FB7" w:rsidRPr="732385E3">
        <w:rPr>
          <w:rFonts w:ascii="Times New Roman" w:hAnsi="Times New Roman"/>
          <w:sz w:val="24"/>
        </w:rPr>
        <w:t xml:space="preserve"> </w:t>
      </w:r>
      <w:r w:rsidRPr="66086952">
        <w:rPr>
          <w:rFonts w:ascii="Times New Roman" w:hAnsi="Times New Roman"/>
          <w:sz w:val="24"/>
        </w:rPr>
        <w:t>Rahvusvahelise</w:t>
      </w:r>
      <w:r w:rsidRPr="305B03B8">
        <w:rPr>
          <w:rFonts w:ascii="Times New Roman" w:hAnsi="Times New Roman"/>
          <w:sz w:val="24"/>
        </w:rPr>
        <w:t xml:space="preserve"> Tööorganisatsiooni (ILO) </w:t>
      </w:r>
      <w:r w:rsidRPr="57FFCF27">
        <w:rPr>
          <w:rFonts w:ascii="Times New Roman" w:hAnsi="Times New Roman"/>
          <w:sz w:val="24"/>
        </w:rPr>
        <w:t>soovitust</w:t>
      </w:r>
      <w:r w:rsidR="3709AC43" w:rsidRPr="57FFCF27">
        <w:rPr>
          <w:rFonts w:ascii="Times New Roman" w:hAnsi="Times New Roman"/>
          <w:sz w:val="24"/>
        </w:rPr>
        <w:t xml:space="preserve">est. </w:t>
      </w:r>
      <w:r w:rsidR="60CC078A" w:rsidRPr="36BABC16">
        <w:rPr>
          <w:rFonts w:ascii="Times New Roman" w:hAnsi="Times New Roman"/>
          <w:sz w:val="24"/>
        </w:rPr>
        <w:t xml:space="preserve">Need ei käsitle kollektiivse töötüli lahendamise korda </w:t>
      </w:r>
      <w:r w:rsidR="60CC078A" w:rsidRPr="20FB1195">
        <w:rPr>
          <w:rFonts w:ascii="Times New Roman" w:hAnsi="Times New Roman"/>
          <w:sz w:val="24"/>
        </w:rPr>
        <w:t>detailselt, küll aga näevad ette</w:t>
      </w:r>
      <w:r w:rsidR="3709AC43" w:rsidRPr="7F14E2B2">
        <w:rPr>
          <w:rFonts w:ascii="Times New Roman" w:hAnsi="Times New Roman"/>
          <w:sz w:val="24"/>
        </w:rPr>
        <w:t xml:space="preserve"> </w:t>
      </w:r>
      <w:r w:rsidR="60CC078A" w:rsidRPr="547A3655">
        <w:rPr>
          <w:rFonts w:ascii="Times New Roman" w:hAnsi="Times New Roman"/>
          <w:sz w:val="24"/>
        </w:rPr>
        <w:t xml:space="preserve">peamised </w:t>
      </w:r>
      <w:del w:id="184" w:author="Aili Sandre" w:date="2024-09-18T14:17:00Z">
        <w:r w:rsidR="60CC078A" w:rsidRPr="6700A6E7">
          <w:rPr>
            <w:rFonts w:ascii="Times New Roman" w:hAnsi="Times New Roman"/>
            <w:sz w:val="24"/>
          </w:rPr>
          <w:delText>lepitusmehhanismi</w:delText>
        </w:r>
      </w:del>
      <w:ins w:id="185" w:author="Aili Sandre" w:date="2024-09-18T14:17:00Z">
        <w:r w:rsidR="60CC078A" w:rsidRPr="6700A6E7">
          <w:rPr>
            <w:rFonts w:ascii="Times New Roman" w:hAnsi="Times New Roman"/>
            <w:sz w:val="24"/>
          </w:rPr>
          <w:t>lepitusmehhanism</w:t>
        </w:r>
      </w:ins>
      <w:ins w:id="186" w:author="Aili Sandre" w:date="2024-09-18T12:29:00Z">
        <w:r w:rsidR="00765E90">
          <w:rPr>
            <w:rFonts w:ascii="Times New Roman" w:hAnsi="Times New Roman"/>
            <w:sz w:val="24"/>
          </w:rPr>
          <w:t>id</w:t>
        </w:r>
      </w:ins>
      <w:del w:id="187" w:author="Aili Sandre" w:date="2024-09-18T12:29:00Z">
        <w:r w:rsidR="60CC078A" w:rsidRPr="6700A6E7" w:rsidDel="00765E90">
          <w:rPr>
            <w:rFonts w:ascii="Times New Roman" w:hAnsi="Times New Roman"/>
            <w:sz w:val="24"/>
          </w:rPr>
          <w:delText xml:space="preserve">i </w:delText>
        </w:r>
        <w:r w:rsidR="60CC078A" w:rsidRPr="1954BB38" w:rsidDel="00765E90">
          <w:rPr>
            <w:rFonts w:ascii="Times New Roman" w:hAnsi="Times New Roman"/>
            <w:sz w:val="24"/>
          </w:rPr>
          <w:delText>põhimõtted</w:delText>
        </w:r>
      </w:del>
      <w:r w:rsidR="60CC078A" w:rsidRPr="1954BB38">
        <w:rPr>
          <w:rFonts w:ascii="Times New Roman" w:hAnsi="Times New Roman"/>
          <w:sz w:val="24"/>
        </w:rPr>
        <w:t>.</w:t>
      </w:r>
      <w:r w:rsidR="3709AC43" w:rsidRPr="547A3655">
        <w:rPr>
          <w:rFonts w:ascii="Times New Roman" w:hAnsi="Times New Roman"/>
          <w:sz w:val="24"/>
        </w:rPr>
        <w:t xml:space="preserve"> </w:t>
      </w:r>
      <w:r w:rsidR="6EBFCFB0" w:rsidRPr="2256E728">
        <w:rPr>
          <w:rFonts w:ascii="Times New Roman" w:hAnsi="Times New Roman"/>
          <w:sz w:val="24"/>
        </w:rPr>
        <w:t>ILO soovituse R092</w:t>
      </w:r>
      <w:r w:rsidRPr="1D51CF91">
        <w:rPr>
          <w:rStyle w:val="Allmrkuseviide"/>
          <w:rFonts w:ascii="Times New Roman" w:hAnsi="Times New Roman"/>
          <w:sz w:val="24"/>
        </w:rPr>
        <w:footnoteReference w:id="3"/>
      </w:r>
      <w:r w:rsidRPr="305B03B8">
        <w:rPr>
          <w:rFonts w:ascii="Times New Roman" w:hAnsi="Times New Roman"/>
          <w:sz w:val="24"/>
        </w:rPr>
        <w:t xml:space="preserve"> järgi peab olema</w:t>
      </w:r>
      <w:r w:rsidR="42046A68" w:rsidRPr="6519A2F5">
        <w:rPr>
          <w:rFonts w:ascii="Times New Roman" w:hAnsi="Times New Roman"/>
          <w:sz w:val="24"/>
        </w:rPr>
        <w:t xml:space="preserve"> tagatud</w:t>
      </w:r>
      <w:r w:rsidRPr="305B03B8">
        <w:rPr>
          <w:rFonts w:ascii="Times New Roman" w:hAnsi="Times New Roman"/>
          <w:sz w:val="24"/>
        </w:rPr>
        <w:t xml:space="preserve"> kättesaadav</w:t>
      </w:r>
      <w:r w:rsidR="5FD86E24" w:rsidRPr="22316085">
        <w:rPr>
          <w:rFonts w:ascii="Times New Roman" w:hAnsi="Times New Roman"/>
          <w:sz w:val="24"/>
        </w:rPr>
        <w:t>,</w:t>
      </w:r>
      <w:r w:rsidRPr="305B03B8">
        <w:rPr>
          <w:rFonts w:ascii="Times New Roman" w:hAnsi="Times New Roman"/>
          <w:sz w:val="24"/>
        </w:rPr>
        <w:t xml:space="preserve"> vabatahtlik, kiire ja tasuta lepitusmehhanism, mis aitab ennetada ja lahendada kollektiivseid töötülisid tööandjate ja töötajate vahel. </w:t>
      </w:r>
      <w:r w:rsidR="605F8A7A" w:rsidRPr="4295A2EE">
        <w:rPr>
          <w:rFonts w:ascii="Times New Roman" w:hAnsi="Times New Roman"/>
          <w:sz w:val="24"/>
        </w:rPr>
        <w:t>Soovitus R158</w:t>
      </w:r>
      <w:r w:rsidRPr="4576064B">
        <w:rPr>
          <w:rStyle w:val="Allmrkuseviide"/>
          <w:rFonts w:ascii="Times New Roman" w:hAnsi="Times New Roman"/>
          <w:sz w:val="24"/>
        </w:rPr>
        <w:footnoteReference w:id="4"/>
      </w:r>
      <w:r w:rsidR="172609D8" w:rsidRPr="4295A2EE">
        <w:rPr>
          <w:rFonts w:ascii="Times New Roman" w:hAnsi="Times New Roman"/>
          <w:sz w:val="24"/>
        </w:rPr>
        <w:t xml:space="preserve"> näeb ette, et kollektiivsete töötülide </w:t>
      </w:r>
      <w:r w:rsidR="6189D3A6" w:rsidRPr="409766F0">
        <w:rPr>
          <w:rFonts w:ascii="Times New Roman" w:hAnsi="Times New Roman"/>
          <w:sz w:val="24"/>
        </w:rPr>
        <w:t xml:space="preserve">puhuks peab olema </w:t>
      </w:r>
      <w:r w:rsidR="39B6A156" w:rsidRPr="0DE62AD5">
        <w:rPr>
          <w:rFonts w:ascii="Times New Roman" w:hAnsi="Times New Roman"/>
          <w:sz w:val="24"/>
        </w:rPr>
        <w:t>organiseeritud</w:t>
      </w:r>
      <w:r w:rsidR="39B6A156" w:rsidRPr="67BC2B65">
        <w:rPr>
          <w:rFonts w:ascii="Times New Roman" w:hAnsi="Times New Roman"/>
          <w:sz w:val="24"/>
        </w:rPr>
        <w:t xml:space="preserve"> </w:t>
      </w:r>
      <w:del w:id="192" w:author="Aili Sandre" w:date="2024-09-18T14:17:00Z">
        <w:r w:rsidR="6189D3A6" w:rsidRPr="0DA30428">
          <w:rPr>
            <w:rFonts w:ascii="Times New Roman" w:hAnsi="Times New Roman"/>
            <w:sz w:val="24"/>
          </w:rPr>
          <w:delText>siseriiklike</w:delText>
        </w:r>
      </w:del>
      <w:del w:id="193" w:author="Aili Sandre" w:date="2024-09-18T12:29:00Z">
        <w:r w:rsidR="6189D3A6" w:rsidRPr="0DA30428" w:rsidDel="00765E90">
          <w:rPr>
            <w:rFonts w:ascii="Times New Roman" w:hAnsi="Times New Roman"/>
            <w:sz w:val="24"/>
          </w:rPr>
          <w:delText>sise</w:delText>
        </w:r>
      </w:del>
      <w:ins w:id="194" w:author="Aili Sandre" w:date="2024-09-18T14:17:00Z">
        <w:r w:rsidR="6189D3A6" w:rsidRPr="0DA30428">
          <w:rPr>
            <w:rFonts w:ascii="Times New Roman" w:hAnsi="Times New Roman"/>
            <w:sz w:val="24"/>
          </w:rPr>
          <w:t>rii</w:t>
        </w:r>
      </w:ins>
      <w:ins w:id="195" w:author="Aili Sandre" w:date="2024-09-18T12:29:00Z">
        <w:r w:rsidR="00765E90">
          <w:rPr>
            <w:rFonts w:ascii="Times New Roman" w:hAnsi="Times New Roman"/>
            <w:sz w:val="24"/>
          </w:rPr>
          <w:t>gi</w:t>
        </w:r>
      </w:ins>
      <w:del w:id="196" w:author="Aili Sandre" w:date="2024-09-18T12:29:00Z">
        <w:r w:rsidR="6189D3A6" w:rsidRPr="0DA30428" w:rsidDel="00765E90">
          <w:rPr>
            <w:rFonts w:ascii="Times New Roman" w:hAnsi="Times New Roman"/>
            <w:sz w:val="24"/>
          </w:rPr>
          <w:delText>klike</w:delText>
        </w:r>
      </w:del>
      <w:r w:rsidR="6189D3A6" w:rsidRPr="409766F0">
        <w:rPr>
          <w:rFonts w:ascii="Times New Roman" w:hAnsi="Times New Roman"/>
          <w:sz w:val="24"/>
        </w:rPr>
        <w:t xml:space="preserve"> </w:t>
      </w:r>
      <w:r w:rsidR="6189D3A6" w:rsidRPr="572E83F4">
        <w:rPr>
          <w:rFonts w:ascii="Times New Roman" w:hAnsi="Times New Roman"/>
          <w:sz w:val="24"/>
        </w:rPr>
        <w:t>tingimus</w:t>
      </w:r>
      <w:r w:rsidR="6E21E7BC" w:rsidRPr="572E83F4">
        <w:rPr>
          <w:rFonts w:ascii="Times New Roman" w:hAnsi="Times New Roman"/>
          <w:sz w:val="24"/>
        </w:rPr>
        <w:t>tega</w:t>
      </w:r>
      <w:r w:rsidR="6189D3A6" w:rsidRPr="06CA9AE4">
        <w:rPr>
          <w:rFonts w:ascii="Times New Roman" w:hAnsi="Times New Roman"/>
          <w:sz w:val="24"/>
        </w:rPr>
        <w:t xml:space="preserve"> </w:t>
      </w:r>
      <w:r w:rsidR="4D16213E" w:rsidRPr="070D665B">
        <w:rPr>
          <w:rFonts w:ascii="Times New Roman" w:hAnsi="Times New Roman"/>
          <w:sz w:val="24"/>
        </w:rPr>
        <w:t>kohalduv</w:t>
      </w:r>
      <w:r w:rsidR="6189D3A6" w:rsidRPr="06CA9AE4">
        <w:rPr>
          <w:rFonts w:ascii="Times New Roman" w:hAnsi="Times New Roman"/>
          <w:sz w:val="24"/>
        </w:rPr>
        <w:t xml:space="preserve"> lepitus- ja </w:t>
      </w:r>
      <w:r w:rsidR="6189D3A6" w:rsidRPr="65A64B32">
        <w:rPr>
          <w:rFonts w:ascii="Times New Roman" w:hAnsi="Times New Roman"/>
          <w:sz w:val="24"/>
        </w:rPr>
        <w:t>vahendusvõimalus</w:t>
      </w:r>
      <w:r w:rsidR="6189D3A6" w:rsidRPr="0D45B06E">
        <w:rPr>
          <w:rFonts w:ascii="Times New Roman" w:hAnsi="Times New Roman"/>
          <w:sz w:val="24"/>
        </w:rPr>
        <w:t>,</w:t>
      </w:r>
      <w:r w:rsidR="6189D3A6" w:rsidRPr="4942E97A">
        <w:rPr>
          <w:rFonts w:ascii="Times New Roman" w:hAnsi="Times New Roman"/>
          <w:sz w:val="24"/>
        </w:rPr>
        <w:t xml:space="preserve"> </w:t>
      </w:r>
      <w:del w:id="197" w:author="Aili Sandre" w:date="2024-09-18T14:17:00Z">
        <w:r w:rsidR="6189D3A6" w:rsidRPr="4942E97A">
          <w:rPr>
            <w:rFonts w:ascii="Times New Roman" w:hAnsi="Times New Roman"/>
            <w:sz w:val="24"/>
          </w:rPr>
          <w:delText>mis peaks</w:delText>
        </w:r>
      </w:del>
      <w:ins w:id="198" w:author="Aili Sandre" w:date="2024-09-18T14:17:00Z">
        <w:r w:rsidR="6189D3A6" w:rsidRPr="4942E97A">
          <w:rPr>
            <w:rFonts w:ascii="Times New Roman" w:hAnsi="Times New Roman"/>
            <w:sz w:val="24"/>
          </w:rPr>
          <w:t>mi</w:t>
        </w:r>
      </w:ins>
      <w:ins w:id="199" w:author="Aili Sandre" w:date="2024-09-18T12:30:00Z">
        <w:r w:rsidR="00765E90">
          <w:rPr>
            <w:rFonts w:ascii="Times New Roman" w:hAnsi="Times New Roman"/>
            <w:sz w:val="24"/>
          </w:rPr>
          <w:t xml:space="preserve">lle </w:t>
        </w:r>
      </w:ins>
      <w:del w:id="200" w:author="Aili Sandre" w:date="2024-09-18T12:30:00Z">
        <w:r w:rsidR="6189D3A6" w:rsidRPr="4942E97A" w:rsidDel="00765E90">
          <w:rPr>
            <w:rFonts w:ascii="Times New Roman" w:hAnsi="Times New Roman"/>
            <w:sz w:val="24"/>
          </w:rPr>
          <w:delText xml:space="preserve">s </w:delText>
        </w:r>
      </w:del>
      <w:ins w:id="201" w:author="Aili Sandre" w:date="2024-09-18T14:17:00Z">
        <w:r w:rsidR="6189D3A6" w:rsidRPr="4942E97A">
          <w:rPr>
            <w:rFonts w:ascii="Times New Roman" w:hAnsi="Times New Roman"/>
            <w:sz w:val="24"/>
          </w:rPr>
          <w:t>peaks</w:t>
        </w:r>
      </w:ins>
      <w:ins w:id="202" w:author="Aili Sandre" w:date="2024-09-18T12:30:00Z">
        <w:r w:rsidR="00765E90">
          <w:rPr>
            <w:rFonts w:ascii="Times New Roman" w:hAnsi="Times New Roman"/>
            <w:sz w:val="24"/>
          </w:rPr>
          <w:t>id</w:t>
        </w:r>
      </w:ins>
      <w:r w:rsidR="6189D3A6" w:rsidRPr="4942E97A">
        <w:rPr>
          <w:rFonts w:ascii="Times New Roman" w:hAnsi="Times New Roman"/>
          <w:sz w:val="24"/>
        </w:rPr>
        <w:t xml:space="preserve"> </w:t>
      </w:r>
      <w:del w:id="203" w:author="Aili Sandre" w:date="2024-09-18T12:30:00Z">
        <w:r w:rsidR="6189D3A6" w:rsidRPr="4942E97A" w:rsidDel="00765E90">
          <w:rPr>
            <w:rFonts w:ascii="Times New Roman" w:hAnsi="Times New Roman"/>
            <w:sz w:val="24"/>
          </w:rPr>
          <w:delText xml:space="preserve">olema </w:delText>
        </w:r>
      </w:del>
      <w:del w:id="204" w:author="Aili Sandre" w:date="2024-09-18T14:17:00Z">
        <w:r w:rsidR="6189D3A6" w:rsidRPr="4942E97A">
          <w:rPr>
            <w:rFonts w:ascii="Times New Roman" w:hAnsi="Times New Roman"/>
            <w:sz w:val="24"/>
          </w:rPr>
          <w:delText>korraldatud</w:delText>
        </w:r>
      </w:del>
      <w:ins w:id="205" w:author="Aili Sandre" w:date="2024-09-18T14:17:00Z">
        <w:r w:rsidR="6189D3A6" w:rsidRPr="4942E97A">
          <w:rPr>
            <w:rFonts w:ascii="Times New Roman" w:hAnsi="Times New Roman"/>
            <w:sz w:val="24"/>
          </w:rPr>
          <w:t>korralda</w:t>
        </w:r>
      </w:ins>
      <w:ins w:id="206" w:author="Aili Sandre" w:date="2024-09-18T12:30:00Z">
        <w:r w:rsidR="00765E90">
          <w:rPr>
            <w:rFonts w:ascii="Times New Roman" w:hAnsi="Times New Roman"/>
            <w:sz w:val="24"/>
          </w:rPr>
          <w:t>ma</w:t>
        </w:r>
      </w:ins>
      <w:del w:id="207" w:author="Aili Sandre" w:date="2024-09-18T12:30:00Z">
        <w:r w:rsidR="6189D3A6" w:rsidRPr="4942E97A" w:rsidDel="00765E90">
          <w:rPr>
            <w:rFonts w:ascii="Times New Roman" w:hAnsi="Times New Roman"/>
            <w:sz w:val="24"/>
          </w:rPr>
          <w:delText>tud</w:delText>
        </w:r>
      </w:del>
      <w:r w:rsidR="6189D3A6" w:rsidRPr="4942E97A">
        <w:rPr>
          <w:rFonts w:ascii="Times New Roman" w:hAnsi="Times New Roman"/>
          <w:sz w:val="24"/>
        </w:rPr>
        <w:t xml:space="preserve"> </w:t>
      </w:r>
      <w:del w:id="208" w:author="Aili Sandre" w:date="2024-09-18T12:30:00Z">
        <w:r w:rsidR="6189D3A6" w:rsidRPr="4576064B" w:rsidDel="00765E90">
          <w:rPr>
            <w:rFonts w:ascii="Times New Roman" w:hAnsi="Times New Roman"/>
            <w:sz w:val="24"/>
          </w:rPr>
          <w:delText>vastavate</w:delText>
        </w:r>
        <w:r w:rsidR="6189D3A6" w:rsidRPr="76998919" w:rsidDel="00765E90">
          <w:rPr>
            <w:rFonts w:ascii="Times New Roman" w:hAnsi="Times New Roman"/>
            <w:sz w:val="24"/>
          </w:rPr>
          <w:delText xml:space="preserve"> </w:delText>
        </w:r>
      </w:del>
      <w:del w:id="209" w:author="Aili Sandre" w:date="2024-09-18T14:17:00Z">
        <w:r w:rsidR="6189D3A6" w:rsidRPr="7022F944">
          <w:rPr>
            <w:rFonts w:ascii="Times New Roman" w:hAnsi="Times New Roman"/>
            <w:sz w:val="24"/>
          </w:rPr>
          <w:delText xml:space="preserve">pädevate </w:delText>
        </w:r>
        <w:r w:rsidR="6189D3A6" w:rsidRPr="76998919">
          <w:rPr>
            <w:rFonts w:ascii="Times New Roman" w:hAnsi="Times New Roman"/>
            <w:sz w:val="24"/>
          </w:rPr>
          <w:delText>asutuste</w:delText>
        </w:r>
      </w:del>
      <w:ins w:id="210" w:author="Aili Sandre" w:date="2024-09-18T14:17:00Z">
        <w:r w:rsidR="6189D3A6" w:rsidRPr="7022F944">
          <w:rPr>
            <w:rFonts w:ascii="Times New Roman" w:hAnsi="Times New Roman"/>
            <w:sz w:val="24"/>
          </w:rPr>
          <w:t>pädeva</w:t>
        </w:r>
      </w:ins>
      <w:ins w:id="211" w:author="Aili Sandre" w:date="2024-09-18T12:30:00Z">
        <w:r w:rsidR="00765E90">
          <w:rPr>
            <w:rFonts w:ascii="Times New Roman" w:hAnsi="Times New Roman"/>
            <w:sz w:val="24"/>
          </w:rPr>
          <w:t>d</w:t>
        </w:r>
      </w:ins>
      <w:del w:id="212" w:author="Aili Sandre" w:date="2024-09-18T12:30:00Z">
        <w:r w:rsidR="6189D3A6" w:rsidRPr="7022F944" w:rsidDel="00765E90">
          <w:rPr>
            <w:rFonts w:ascii="Times New Roman" w:hAnsi="Times New Roman"/>
            <w:sz w:val="24"/>
          </w:rPr>
          <w:delText>te</w:delText>
        </w:r>
      </w:del>
      <w:ins w:id="213" w:author="Aili Sandre" w:date="2024-09-18T14:17:00Z">
        <w:r w:rsidR="6189D3A6" w:rsidRPr="7022F944">
          <w:rPr>
            <w:rFonts w:ascii="Times New Roman" w:hAnsi="Times New Roman"/>
            <w:sz w:val="24"/>
          </w:rPr>
          <w:t xml:space="preserve"> </w:t>
        </w:r>
        <w:r w:rsidR="6189D3A6" w:rsidRPr="76998919">
          <w:rPr>
            <w:rFonts w:ascii="Times New Roman" w:hAnsi="Times New Roman"/>
            <w:sz w:val="24"/>
          </w:rPr>
          <w:t>asutus</w:t>
        </w:r>
      </w:ins>
      <w:ins w:id="214" w:author="Aili Sandre" w:date="2024-09-18T12:30:00Z">
        <w:r w:rsidR="00765E90">
          <w:rPr>
            <w:rFonts w:ascii="Times New Roman" w:hAnsi="Times New Roman"/>
            <w:sz w:val="24"/>
          </w:rPr>
          <w:t>ed</w:t>
        </w:r>
      </w:ins>
      <w:del w:id="215" w:author="Aili Sandre" w:date="2024-09-18T12:30:00Z">
        <w:r w:rsidR="6189D3A6" w:rsidRPr="76998919" w:rsidDel="00765E90">
          <w:rPr>
            <w:rFonts w:ascii="Times New Roman" w:hAnsi="Times New Roman"/>
            <w:sz w:val="24"/>
          </w:rPr>
          <w:delText>te poolt</w:delText>
        </w:r>
      </w:del>
      <w:r w:rsidR="6189D3A6" w:rsidRPr="76998919">
        <w:rPr>
          <w:rFonts w:ascii="Times New Roman" w:hAnsi="Times New Roman"/>
          <w:sz w:val="24"/>
        </w:rPr>
        <w:t xml:space="preserve">. </w:t>
      </w:r>
      <w:r w:rsidR="375ED634" w:rsidRPr="74A354F2">
        <w:rPr>
          <w:rFonts w:ascii="Times New Roman" w:hAnsi="Times New Roman"/>
          <w:sz w:val="24"/>
        </w:rPr>
        <w:t>Esmatähtis</w:t>
      </w:r>
      <w:r w:rsidR="00CF7A8F">
        <w:rPr>
          <w:rFonts w:ascii="Times New Roman" w:hAnsi="Times New Roman"/>
          <w:sz w:val="24"/>
        </w:rPr>
        <w:t xml:space="preserve"> on, et </w:t>
      </w:r>
      <w:r w:rsidR="00CF7A8F" w:rsidRPr="305B03B8">
        <w:rPr>
          <w:rFonts w:ascii="Times New Roman" w:hAnsi="Times New Roman"/>
          <w:sz w:val="24"/>
        </w:rPr>
        <w:t xml:space="preserve">eksisteeriks erapooletu ja kompetentne lepitusmehhanism, mis vastaks </w:t>
      </w:r>
      <w:del w:id="216" w:author="Aili Sandre" w:date="2024-09-18T14:17:00Z">
        <w:r w:rsidR="00CF7A8F" w:rsidRPr="305B03B8">
          <w:rPr>
            <w:rFonts w:ascii="Times New Roman" w:hAnsi="Times New Roman"/>
            <w:sz w:val="24"/>
          </w:rPr>
          <w:delText>siseriiklikele</w:delText>
        </w:r>
      </w:del>
      <w:del w:id="217" w:author="Aili Sandre" w:date="2024-09-18T12:30:00Z">
        <w:r w:rsidR="00CF7A8F" w:rsidRPr="305B03B8" w:rsidDel="00765E90">
          <w:rPr>
            <w:rFonts w:ascii="Times New Roman" w:hAnsi="Times New Roman"/>
            <w:sz w:val="24"/>
          </w:rPr>
          <w:delText>sise</w:delText>
        </w:r>
      </w:del>
      <w:ins w:id="218" w:author="Aili Sandre" w:date="2024-09-18T14:17:00Z">
        <w:r w:rsidR="00CF7A8F" w:rsidRPr="305B03B8">
          <w:rPr>
            <w:rFonts w:ascii="Times New Roman" w:hAnsi="Times New Roman"/>
            <w:sz w:val="24"/>
          </w:rPr>
          <w:t>rii</w:t>
        </w:r>
      </w:ins>
      <w:ins w:id="219" w:author="Aili Sandre" w:date="2024-09-18T12:30:00Z">
        <w:r w:rsidR="00765E90">
          <w:rPr>
            <w:rFonts w:ascii="Times New Roman" w:hAnsi="Times New Roman"/>
            <w:sz w:val="24"/>
          </w:rPr>
          <w:t>gisisestele</w:t>
        </w:r>
      </w:ins>
      <w:del w:id="220" w:author="Aili Sandre" w:date="2024-09-18T12:30:00Z">
        <w:r w:rsidR="00CF7A8F" w:rsidRPr="305B03B8" w:rsidDel="00765E90">
          <w:rPr>
            <w:rFonts w:ascii="Times New Roman" w:hAnsi="Times New Roman"/>
            <w:sz w:val="24"/>
          </w:rPr>
          <w:delText>klikele</w:delText>
        </w:r>
      </w:del>
      <w:r w:rsidR="00CF7A8F" w:rsidRPr="305B03B8">
        <w:rPr>
          <w:rFonts w:ascii="Times New Roman" w:hAnsi="Times New Roman"/>
          <w:sz w:val="24"/>
        </w:rPr>
        <w:t xml:space="preserve"> tingimustele</w:t>
      </w:r>
      <w:r w:rsidR="00CF7A8F">
        <w:rPr>
          <w:rFonts w:ascii="Times New Roman" w:hAnsi="Times New Roman"/>
          <w:sz w:val="24"/>
        </w:rPr>
        <w:t>.</w:t>
      </w:r>
      <w:r w:rsidR="00CF7A8F" w:rsidRPr="305B03B8">
        <w:rPr>
          <w:rFonts w:ascii="Times New Roman" w:hAnsi="Times New Roman"/>
          <w:sz w:val="24"/>
        </w:rPr>
        <w:t xml:space="preserve"> </w:t>
      </w:r>
      <w:r w:rsidRPr="305B03B8">
        <w:rPr>
          <w:rFonts w:ascii="Times New Roman" w:hAnsi="Times New Roman"/>
          <w:sz w:val="24"/>
        </w:rPr>
        <w:t>Samuti on Eesti ratifitseerinud parandatud ja täiendatud Euroopa sotsiaalharta</w:t>
      </w:r>
      <w:r w:rsidR="00E426C5">
        <w:rPr>
          <w:rStyle w:val="Allmrkuseviide"/>
          <w:rFonts w:ascii="Times New Roman" w:hAnsi="Times New Roman"/>
          <w:sz w:val="24"/>
        </w:rPr>
        <w:footnoteReference w:id="5"/>
      </w:r>
      <w:r w:rsidR="00E426C5">
        <w:rPr>
          <w:rFonts w:ascii="Times New Roman" w:hAnsi="Times New Roman"/>
          <w:sz w:val="24"/>
        </w:rPr>
        <w:t xml:space="preserve"> </w:t>
      </w:r>
      <w:r w:rsidRPr="305B03B8">
        <w:rPr>
          <w:rFonts w:ascii="Times New Roman" w:hAnsi="Times New Roman"/>
          <w:sz w:val="24"/>
        </w:rPr>
        <w:t xml:space="preserve">artikli 6 punkti 3, mille kohaselt, et rakendada tulemuslikult õigust pidada kollektiivläbirääkimisi, kohustuvad lepingupooled soodustama asjakohase lepitus- ja vabatahtliku vahekohtumehhanismi loomist ning kasutamist </w:t>
      </w:r>
      <w:r w:rsidRPr="5427B464">
        <w:rPr>
          <w:rFonts w:ascii="Times New Roman" w:hAnsi="Times New Roman"/>
          <w:sz w:val="24"/>
        </w:rPr>
        <w:t>töövaidluste</w:t>
      </w:r>
      <w:r w:rsidRPr="305B03B8">
        <w:rPr>
          <w:rFonts w:ascii="Times New Roman" w:hAnsi="Times New Roman"/>
          <w:sz w:val="24"/>
        </w:rPr>
        <w:t xml:space="preserve"> lahendamisel.</w:t>
      </w:r>
    </w:p>
    <w:p w14:paraId="1EAC34C4" w14:textId="77777777" w:rsidR="00E426C5" w:rsidRDefault="00E426C5" w:rsidP="00E426C5">
      <w:pPr>
        <w:rPr>
          <w:rFonts w:ascii="Times New Roman" w:hAnsi="Times New Roman"/>
          <w:sz w:val="24"/>
        </w:rPr>
      </w:pPr>
    </w:p>
    <w:p w14:paraId="230D895D" w14:textId="71AF2421" w:rsidR="3B8C9EF5" w:rsidRDefault="3B8C9EF5" w:rsidP="00DF082F">
      <w:pPr>
        <w:rPr>
          <w:rFonts w:ascii="Times New Roman" w:hAnsi="Times New Roman"/>
          <w:sz w:val="24"/>
        </w:rPr>
      </w:pPr>
      <w:r w:rsidRPr="305B03B8">
        <w:rPr>
          <w:rFonts w:ascii="Times New Roman" w:hAnsi="Times New Roman"/>
          <w:sz w:val="24"/>
        </w:rPr>
        <w:t xml:space="preserve">Eestis on nende põhimõtete rakendamiseks loodud riikliku lepitaja institutsioon. </w:t>
      </w:r>
      <w:del w:id="221" w:author="Aili Sandre" w:date="2024-09-18T12:31:00Z">
        <w:r w:rsidR="00E426C5" w:rsidDel="00765E90">
          <w:rPr>
            <w:rFonts w:ascii="Times New Roman" w:hAnsi="Times New Roman"/>
            <w:sz w:val="24"/>
          </w:rPr>
          <w:delText xml:space="preserve">Tulenevalt </w:delText>
        </w:r>
      </w:del>
      <w:del w:id="222" w:author="Aili Sandre" w:date="2024-09-18T14:17:00Z">
        <w:r w:rsidR="00E426C5">
          <w:rPr>
            <w:rFonts w:ascii="Times New Roman" w:hAnsi="Times New Roman"/>
            <w:sz w:val="24"/>
          </w:rPr>
          <w:delText>kollektiivse</w:delText>
        </w:r>
      </w:del>
      <w:del w:id="223" w:author="Aili Sandre" w:date="2024-09-18T12:31:00Z">
        <w:r w:rsidR="00E426C5" w:rsidDel="00765E90">
          <w:rPr>
            <w:rFonts w:ascii="Times New Roman" w:hAnsi="Times New Roman"/>
            <w:sz w:val="24"/>
          </w:rPr>
          <w:delText>k</w:delText>
        </w:r>
      </w:del>
      <w:ins w:id="224" w:author="Aili Sandre" w:date="2024-09-18T12:31:00Z">
        <w:r w:rsidR="00765E90">
          <w:rPr>
            <w:rFonts w:ascii="Times New Roman" w:hAnsi="Times New Roman"/>
            <w:sz w:val="24"/>
          </w:rPr>
          <w:t>K</w:t>
        </w:r>
      </w:ins>
      <w:ins w:id="225" w:author="Aili Sandre" w:date="2024-09-18T14:17:00Z">
        <w:r w:rsidR="00E426C5">
          <w:rPr>
            <w:rFonts w:ascii="Times New Roman" w:hAnsi="Times New Roman"/>
            <w:sz w:val="24"/>
          </w:rPr>
          <w:t>ollektiivse</w:t>
        </w:r>
      </w:ins>
      <w:r w:rsidR="00E426C5">
        <w:rPr>
          <w:rFonts w:ascii="Times New Roman" w:hAnsi="Times New Roman"/>
          <w:sz w:val="24"/>
        </w:rPr>
        <w:t xml:space="preserve"> töötüli lahendamise seaduse (KTTLS) § 8 lõike</w:t>
      </w:r>
      <w:del w:id="226" w:author="Aili Sandre" w:date="2024-09-18T12:31:00Z">
        <w:r w:rsidR="00E426C5" w:rsidDel="00765E90">
          <w:rPr>
            <w:rFonts w:ascii="Times New Roman" w:hAnsi="Times New Roman"/>
            <w:sz w:val="24"/>
          </w:rPr>
          <w:delText>st</w:delText>
        </w:r>
      </w:del>
      <w:r w:rsidR="00E426C5">
        <w:rPr>
          <w:rFonts w:ascii="Times New Roman" w:hAnsi="Times New Roman"/>
          <w:sz w:val="24"/>
        </w:rPr>
        <w:t xml:space="preserve"> 1 </w:t>
      </w:r>
      <w:ins w:id="227" w:author="Aili Sandre" w:date="2024-09-18T12:31:00Z">
        <w:r w:rsidR="00765E90">
          <w:rPr>
            <w:rFonts w:ascii="Times New Roman" w:hAnsi="Times New Roman"/>
            <w:sz w:val="24"/>
          </w:rPr>
          <w:t xml:space="preserve">kohaselt </w:t>
        </w:r>
      </w:ins>
      <w:r w:rsidR="00E426C5">
        <w:rPr>
          <w:rFonts w:ascii="Times New Roman" w:hAnsi="Times New Roman"/>
          <w:sz w:val="24"/>
        </w:rPr>
        <w:t>on riiklik lepitaja sõltumatu erapooletu ametiisik, kes aitab töötüli pooltel leida neid rahuldava</w:t>
      </w:r>
      <w:del w:id="228" w:author="Aili Sandre" w:date="2024-09-18T12:32:00Z">
        <w:r w:rsidR="00E426C5" w:rsidDel="00765E90">
          <w:rPr>
            <w:rFonts w:ascii="Times New Roman" w:hAnsi="Times New Roman"/>
            <w:sz w:val="24"/>
          </w:rPr>
          <w:delText>t</w:delText>
        </w:r>
      </w:del>
      <w:r w:rsidR="00E426C5">
        <w:rPr>
          <w:rFonts w:ascii="Times New Roman" w:hAnsi="Times New Roman"/>
          <w:sz w:val="24"/>
        </w:rPr>
        <w:t xml:space="preserve"> </w:t>
      </w:r>
      <w:del w:id="229" w:author="Aili Sandre" w:date="2024-09-18T14:17:00Z">
        <w:r w:rsidR="00E426C5">
          <w:rPr>
            <w:rFonts w:ascii="Times New Roman" w:hAnsi="Times New Roman"/>
            <w:sz w:val="24"/>
          </w:rPr>
          <w:delText>lahendust</w:delText>
        </w:r>
      </w:del>
      <w:ins w:id="230" w:author="Aili Sandre" w:date="2024-09-18T14:17:00Z">
        <w:r w:rsidR="00E426C5">
          <w:rPr>
            <w:rFonts w:ascii="Times New Roman" w:hAnsi="Times New Roman"/>
            <w:sz w:val="24"/>
          </w:rPr>
          <w:t>lahendus</w:t>
        </w:r>
      </w:ins>
      <w:ins w:id="231" w:author="Aili Sandre" w:date="2024-09-18T12:32:00Z">
        <w:r w:rsidR="00765E90">
          <w:rPr>
            <w:rFonts w:ascii="Times New Roman" w:hAnsi="Times New Roman"/>
            <w:sz w:val="24"/>
          </w:rPr>
          <w:t>e</w:t>
        </w:r>
      </w:ins>
      <w:del w:id="232" w:author="Aili Sandre" w:date="2024-09-18T12:32:00Z">
        <w:r w:rsidR="00E426C5" w:rsidDel="00765E90">
          <w:rPr>
            <w:rFonts w:ascii="Times New Roman" w:hAnsi="Times New Roman"/>
            <w:sz w:val="24"/>
          </w:rPr>
          <w:delText>t</w:delText>
        </w:r>
      </w:del>
      <w:r w:rsidR="00E426C5">
        <w:rPr>
          <w:rFonts w:ascii="Times New Roman" w:hAnsi="Times New Roman"/>
          <w:sz w:val="24"/>
        </w:rPr>
        <w:t>. Lepitusmenetlus on vabatahtlik, mis tähendab, et kollektiivse töötüli poolel on õigus, mitte kohustus, pöörduda riikliku lepitaja poole.</w:t>
      </w:r>
    </w:p>
    <w:p w14:paraId="167BDDED" w14:textId="3FBBF26C" w:rsidR="00E96711" w:rsidRDefault="00E96711" w:rsidP="00E96711"/>
    <w:p w14:paraId="45EBF757" w14:textId="29DC4742" w:rsidR="3B8C9EF5" w:rsidRDefault="3B8C9EF5" w:rsidP="00E96711">
      <w:r w:rsidRPr="305B03B8">
        <w:rPr>
          <w:rFonts w:ascii="Times New Roman" w:hAnsi="Times New Roman"/>
          <w:sz w:val="24"/>
        </w:rPr>
        <w:t>Eelkirjeldatud rahvusvahelised lepingud ja soovitused ei näe ette</w:t>
      </w:r>
      <w:r w:rsidR="00276FD6">
        <w:rPr>
          <w:rFonts w:ascii="Times New Roman" w:hAnsi="Times New Roman"/>
          <w:sz w:val="24"/>
        </w:rPr>
        <w:t xml:space="preserve"> </w:t>
      </w:r>
      <w:r w:rsidR="00501798">
        <w:rPr>
          <w:rFonts w:ascii="Times New Roman" w:hAnsi="Times New Roman"/>
          <w:sz w:val="24"/>
        </w:rPr>
        <w:t>põhimõtet</w:t>
      </w:r>
      <w:r w:rsidRPr="305B03B8">
        <w:rPr>
          <w:rFonts w:ascii="Times New Roman" w:hAnsi="Times New Roman"/>
          <w:sz w:val="24"/>
        </w:rPr>
        <w:t>, et lepitusfunktsioon peab olema korraldatud selleks eraldi ettenähtud institutsioonina.</w:t>
      </w:r>
      <w:r w:rsidR="001E62BE">
        <w:rPr>
          <w:rFonts w:ascii="Times New Roman" w:hAnsi="Times New Roman"/>
          <w:sz w:val="24"/>
        </w:rPr>
        <w:t xml:space="preserve"> Andes riikliku lepitaja ülesanded üle õiguskantslerile</w:t>
      </w:r>
      <w:ins w:id="233" w:author="Aili Sandre" w:date="2024-09-18T12:32:00Z">
        <w:r w:rsidR="00765E90">
          <w:rPr>
            <w:rFonts w:ascii="Times New Roman" w:hAnsi="Times New Roman"/>
            <w:sz w:val="24"/>
          </w:rPr>
          <w:t>,</w:t>
        </w:r>
      </w:ins>
      <w:r w:rsidR="001E62BE">
        <w:rPr>
          <w:rFonts w:ascii="Times New Roman" w:hAnsi="Times New Roman"/>
          <w:sz w:val="24"/>
        </w:rPr>
        <w:t xml:space="preserve"> säilib </w:t>
      </w:r>
      <w:r w:rsidR="000E1AE1">
        <w:rPr>
          <w:rFonts w:ascii="Times New Roman" w:hAnsi="Times New Roman"/>
          <w:sz w:val="24"/>
        </w:rPr>
        <w:t>töötüli lepitaja erapooletus ja sõltumatus.</w:t>
      </w:r>
      <w:r w:rsidRPr="305B03B8">
        <w:rPr>
          <w:rFonts w:ascii="Times New Roman" w:hAnsi="Times New Roman"/>
          <w:sz w:val="24"/>
        </w:rPr>
        <w:t xml:space="preserve"> </w:t>
      </w:r>
      <w:r w:rsidR="008F586E">
        <w:rPr>
          <w:rFonts w:ascii="Times New Roman" w:hAnsi="Times New Roman"/>
          <w:sz w:val="24"/>
        </w:rPr>
        <w:t>Seega on</w:t>
      </w:r>
      <w:r w:rsidRPr="305B03B8">
        <w:rPr>
          <w:rFonts w:ascii="Times New Roman" w:hAnsi="Times New Roman"/>
          <w:sz w:val="24"/>
        </w:rPr>
        <w:t xml:space="preserve"> </w:t>
      </w:r>
      <w:r w:rsidR="00ED0D6D">
        <w:rPr>
          <w:rFonts w:ascii="Times New Roman" w:hAnsi="Times New Roman"/>
          <w:sz w:val="24"/>
        </w:rPr>
        <w:t xml:space="preserve">riikliku lepitaja ülesannete </w:t>
      </w:r>
      <w:r w:rsidR="00DE73D2">
        <w:rPr>
          <w:rFonts w:ascii="Times New Roman" w:hAnsi="Times New Roman"/>
          <w:sz w:val="24"/>
        </w:rPr>
        <w:t>üleandmi</w:t>
      </w:r>
      <w:r w:rsidR="008F586E">
        <w:rPr>
          <w:rFonts w:ascii="Times New Roman" w:hAnsi="Times New Roman"/>
          <w:sz w:val="24"/>
        </w:rPr>
        <w:t>ne</w:t>
      </w:r>
      <w:r w:rsidR="00DE73D2">
        <w:rPr>
          <w:rFonts w:ascii="Times New Roman" w:hAnsi="Times New Roman"/>
          <w:sz w:val="24"/>
        </w:rPr>
        <w:t xml:space="preserve"> õ</w:t>
      </w:r>
      <w:r w:rsidRPr="305B03B8">
        <w:rPr>
          <w:rFonts w:ascii="Times New Roman" w:hAnsi="Times New Roman"/>
          <w:sz w:val="24"/>
        </w:rPr>
        <w:t>iguskantsleri</w:t>
      </w:r>
      <w:r w:rsidR="00DE73D2">
        <w:rPr>
          <w:rFonts w:ascii="Times New Roman" w:hAnsi="Times New Roman"/>
          <w:sz w:val="24"/>
        </w:rPr>
        <w:t>le</w:t>
      </w:r>
      <w:r w:rsidRPr="305B03B8">
        <w:rPr>
          <w:rFonts w:ascii="Times New Roman" w:hAnsi="Times New Roman"/>
          <w:sz w:val="24"/>
        </w:rPr>
        <w:t xml:space="preserve"> </w:t>
      </w:r>
      <w:r w:rsidR="008F586E">
        <w:rPr>
          <w:rFonts w:ascii="Times New Roman" w:hAnsi="Times New Roman"/>
          <w:sz w:val="24"/>
        </w:rPr>
        <w:t>rahvusvahelise õigusega kooskõlas</w:t>
      </w:r>
      <w:r w:rsidRPr="305B03B8">
        <w:rPr>
          <w:rFonts w:ascii="Times New Roman" w:hAnsi="Times New Roman"/>
          <w:sz w:val="24"/>
        </w:rPr>
        <w:t>.</w:t>
      </w:r>
    </w:p>
    <w:p w14:paraId="1BDEDCAE" w14:textId="1FBB10C6" w:rsidR="00033345" w:rsidRDefault="00033345" w:rsidP="00E96711">
      <w:pPr>
        <w:rPr>
          <w:rFonts w:ascii="Times New Roman" w:hAnsi="Times New Roman"/>
          <w:sz w:val="24"/>
        </w:rPr>
        <w:sectPr w:rsidR="00033345" w:rsidSect="00033345">
          <w:type w:val="continuous"/>
          <w:pgSz w:w="11906" w:h="16838"/>
          <w:pgMar w:top="1418" w:right="680" w:bottom="1418" w:left="1701" w:header="680" w:footer="680" w:gutter="0"/>
          <w:cols w:space="708"/>
          <w:formProt w:val="0"/>
          <w:docGrid w:linePitch="360"/>
        </w:sectPr>
      </w:pPr>
    </w:p>
    <w:p w14:paraId="50ADFBA9" w14:textId="77777777" w:rsidR="00033345" w:rsidRDefault="00033345" w:rsidP="00E96711">
      <w:pPr>
        <w:rPr>
          <w:rFonts w:ascii="Times New Roman" w:hAnsi="Times New Roman"/>
          <w:sz w:val="24"/>
        </w:rPr>
      </w:pPr>
    </w:p>
    <w:p w14:paraId="3D9C5CD5" w14:textId="77777777" w:rsidR="00525623" w:rsidRPr="00000087" w:rsidRDefault="00525623" w:rsidP="00E96711">
      <w:pPr>
        <w:rPr>
          <w:rFonts w:ascii="Times New Roman" w:hAnsi="Times New Roman"/>
          <w:b/>
          <w:sz w:val="24"/>
          <w:lang w:eastAsia="et-EE"/>
        </w:rPr>
      </w:pPr>
      <w:r w:rsidRPr="002718E7">
        <w:rPr>
          <w:rFonts w:ascii="Times New Roman" w:hAnsi="Times New Roman"/>
          <w:b/>
          <w:sz w:val="24"/>
          <w:lang w:eastAsia="et-EE"/>
        </w:rPr>
        <w:t>Eelnõu põhiseaduslikkuse analüüs</w:t>
      </w:r>
    </w:p>
    <w:p w14:paraId="32A23A6F" w14:textId="77777777" w:rsidR="00525623" w:rsidRPr="00000087" w:rsidRDefault="00525623" w:rsidP="00E96711">
      <w:pPr>
        <w:rPr>
          <w:rFonts w:ascii="Times New Roman" w:hAnsi="Times New Roman"/>
          <w:b/>
          <w:sz w:val="24"/>
          <w:lang w:eastAsia="et-EE"/>
        </w:rPr>
      </w:pPr>
    </w:p>
    <w:p w14:paraId="404ECF75" w14:textId="587D2718" w:rsidR="00525623" w:rsidRPr="00000087" w:rsidRDefault="3A4B832E" w:rsidP="1024D374">
      <w:pPr>
        <w:rPr>
          <w:rStyle w:val="Hperlink"/>
          <w:rFonts w:ascii="Times New Roman" w:hAnsi="Times New Roman"/>
          <w:sz w:val="24"/>
          <w:vertAlign w:val="superscript"/>
        </w:rPr>
      </w:pPr>
      <w:r w:rsidRPr="00000087">
        <w:rPr>
          <w:rFonts w:ascii="Times New Roman" w:hAnsi="Times New Roman"/>
          <w:sz w:val="24"/>
        </w:rPr>
        <w:t xml:space="preserve">Eesti Vabariigi põhiseaduse (PS) § 139 lõike 1 kohaselt on õiguskantsler oma tegevuses sõltumatu ametiisik, kes </w:t>
      </w:r>
      <w:del w:id="234" w:author="Aili Sandre" w:date="2024-09-18T14:17:00Z">
        <w:r w:rsidRPr="00000087">
          <w:rPr>
            <w:rFonts w:ascii="Times New Roman" w:hAnsi="Times New Roman"/>
            <w:sz w:val="24"/>
          </w:rPr>
          <w:delText>teostab</w:delText>
        </w:r>
      </w:del>
      <w:ins w:id="235" w:author="Aili Sandre" w:date="2024-09-18T14:17:00Z">
        <w:r w:rsidRPr="00000087">
          <w:rPr>
            <w:rFonts w:ascii="Times New Roman" w:hAnsi="Times New Roman"/>
            <w:sz w:val="24"/>
          </w:rPr>
          <w:t>te</w:t>
        </w:r>
      </w:ins>
      <w:ins w:id="236" w:author="Aili Sandre" w:date="2024-09-18T13:02:00Z">
        <w:r w:rsidR="002718E7">
          <w:rPr>
            <w:rFonts w:ascii="Times New Roman" w:hAnsi="Times New Roman"/>
            <w:sz w:val="24"/>
          </w:rPr>
          <w:t>eb</w:t>
        </w:r>
      </w:ins>
      <w:del w:id="237" w:author="Aili Sandre" w:date="2024-09-18T13:02:00Z">
        <w:r w:rsidRPr="00000087" w:rsidDel="002718E7">
          <w:rPr>
            <w:rFonts w:ascii="Times New Roman" w:hAnsi="Times New Roman"/>
            <w:sz w:val="24"/>
          </w:rPr>
          <w:delText>ostab</w:delText>
        </w:r>
      </w:del>
      <w:r w:rsidRPr="00000087">
        <w:rPr>
          <w:rFonts w:ascii="Times New Roman" w:hAnsi="Times New Roman"/>
          <w:sz w:val="24"/>
        </w:rPr>
        <w:t xml:space="preserve"> järelevalvet seadusandliku ja täidesaatva riigivõimu ning kohaliku omavalitsuse </w:t>
      </w:r>
      <w:proofErr w:type="spellStart"/>
      <w:r w:rsidRPr="00000087">
        <w:rPr>
          <w:rFonts w:ascii="Times New Roman" w:hAnsi="Times New Roman"/>
          <w:sz w:val="24"/>
        </w:rPr>
        <w:t>õigustloovate</w:t>
      </w:r>
      <w:proofErr w:type="spellEnd"/>
      <w:r w:rsidRPr="00000087">
        <w:rPr>
          <w:rFonts w:ascii="Times New Roman" w:hAnsi="Times New Roman"/>
          <w:sz w:val="24"/>
        </w:rPr>
        <w:t xml:space="preserve"> aktide põhiseadusele ja seadustele vastavuse üle. Kuigi grammatiliselt on õiguskantsleri põhiseaduslikud ülesanded </w:t>
      </w:r>
      <w:del w:id="238" w:author="Aili Sandre" w:date="2024-09-18T13:03:00Z">
        <w:r w:rsidRPr="00000087" w:rsidDel="002718E7">
          <w:rPr>
            <w:rFonts w:ascii="Times New Roman" w:hAnsi="Times New Roman"/>
            <w:sz w:val="24"/>
          </w:rPr>
          <w:delText xml:space="preserve">tsiteeritud </w:delText>
        </w:r>
      </w:del>
      <w:commentRangeStart w:id="239"/>
      <w:ins w:id="240" w:author="Aili Sandre" w:date="2024-09-18T13:03:00Z">
        <w:r w:rsidR="002718E7">
          <w:rPr>
            <w:rFonts w:ascii="Times New Roman" w:hAnsi="Times New Roman"/>
            <w:sz w:val="24"/>
          </w:rPr>
          <w:t>viidatud</w:t>
        </w:r>
        <w:commentRangeEnd w:id="239"/>
        <w:r w:rsidR="002718E7">
          <w:rPr>
            <w:rStyle w:val="Kommentaariviide"/>
          </w:rPr>
          <w:commentReference w:id="239"/>
        </w:r>
        <w:r w:rsidR="002718E7" w:rsidRPr="00000087">
          <w:rPr>
            <w:rFonts w:ascii="Times New Roman" w:hAnsi="Times New Roman"/>
            <w:sz w:val="24"/>
          </w:rPr>
          <w:t xml:space="preserve"> </w:t>
        </w:r>
      </w:ins>
      <w:r w:rsidRPr="00000087">
        <w:rPr>
          <w:rFonts w:ascii="Times New Roman" w:hAnsi="Times New Roman"/>
          <w:sz w:val="24"/>
        </w:rPr>
        <w:t>sättes selgelt piiritletud, ei ole see seni seadusandjat takistanud õiguskantsleri ülesandeid laiendamast</w:t>
      </w:r>
      <w:r w:rsidR="00774C9B" w:rsidRPr="00000087">
        <w:rPr>
          <w:rFonts w:ascii="Times New Roman" w:hAnsi="Times New Roman"/>
          <w:sz w:val="24"/>
        </w:rPr>
        <w:t>.</w:t>
      </w:r>
      <w:r w:rsidR="00774C9B" w:rsidRPr="00000087">
        <w:rPr>
          <w:rStyle w:val="Allmrkuseviide"/>
          <w:rFonts w:ascii="Times New Roman" w:hAnsi="Times New Roman"/>
          <w:sz w:val="24"/>
        </w:rPr>
        <w:footnoteReference w:id="6"/>
      </w:r>
    </w:p>
    <w:p w14:paraId="77925C5B" w14:textId="42C896DE" w:rsidR="00525623" w:rsidRPr="00000087" w:rsidRDefault="3A4B832E">
      <w:pPr>
        <w:rPr>
          <w:rFonts w:ascii="Times New Roman" w:hAnsi="Times New Roman"/>
          <w:sz w:val="24"/>
        </w:rPr>
      </w:pPr>
      <w:del w:id="244" w:author="Aili Sandre" w:date="2024-09-18T13:04:00Z">
        <w:r w:rsidRPr="00000087" w:rsidDel="002718E7">
          <w:rPr>
            <w:rFonts w:ascii="Times New Roman" w:hAnsi="Times New Roman"/>
            <w:sz w:val="24"/>
          </w:rPr>
          <w:delText xml:space="preserve"> </w:delText>
        </w:r>
      </w:del>
    </w:p>
    <w:p w14:paraId="2B7B3F5A" w14:textId="5BA6487D" w:rsidR="00525623" w:rsidRPr="00000087" w:rsidRDefault="3A4B832E">
      <w:pPr>
        <w:rPr>
          <w:rFonts w:ascii="Times New Roman" w:hAnsi="Times New Roman"/>
          <w:sz w:val="24"/>
        </w:rPr>
      </w:pPr>
      <w:r w:rsidRPr="00000087">
        <w:rPr>
          <w:rFonts w:ascii="Times New Roman" w:hAnsi="Times New Roman"/>
          <w:sz w:val="24"/>
        </w:rPr>
        <w:t xml:space="preserve">Kui 1999. aastal jõustunud õiguskantsleri seaduse (ÕKS) 4. peatükiga lisati õiguskantslerile ülesanne kontrollida põhiõiguste ja -vabaduste tagamist ning hea halduse tava järgimist riigiasutustes ja </w:t>
      </w:r>
      <w:del w:id="245" w:author="Aili Sandre" w:date="2024-09-18T14:17:00Z">
        <w:r w:rsidRPr="00000087">
          <w:rPr>
            <w:rFonts w:ascii="Times New Roman" w:hAnsi="Times New Roman"/>
            <w:sz w:val="24"/>
          </w:rPr>
          <w:delText>hilisemalt</w:delText>
        </w:r>
      </w:del>
      <w:ins w:id="246" w:author="Aili Sandre" w:date="2024-09-18T14:17:00Z">
        <w:r w:rsidRPr="00000087">
          <w:rPr>
            <w:rFonts w:ascii="Times New Roman" w:hAnsi="Times New Roman"/>
            <w:sz w:val="24"/>
          </w:rPr>
          <w:t>hil</w:t>
        </w:r>
      </w:ins>
      <w:ins w:id="247" w:author="Aili Sandre" w:date="2024-09-18T13:04:00Z">
        <w:r w:rsidR="002718E7">
          <w:rPr>
            <w:rFonts w:ascii="Times New Roman" w:hAnsi="Times New Roman"/>
            <w:sz w:val="24"/>
          </w:rPr>
          <w:t>jem</w:t>
        </w:r>
      </w:ins>
      <w:del w:id="248" w:author="Aili Sandre" w:date="2024-09-18T13:04:00Z">
        <w:r w:rsidRPr="00000087" w:rsidDel="002718E7">
          <w:rPr>
            <w:rFonts w:ascii="Times New Roman" w:hAnsi="Times New Roman"/>
            <w:sz w:val="24"/>
          </w:rPr>
          <w:delText>isemalt</w:delText>
        </w:r>
      </w:del>
      <w:r w:rsidRPr="00000087">
        <w:rPr>
          <w:rFonts w:ascii="Times New Roman" w:hAnsi="Times New Roman"/>
          <w:sz w:val="24"/>
        </w:rPr>
        <w:t xml:space="preserve"> ka teistes avaliku ülesannete täitjate tegevuses (nn ombudsmani funktsioon),</w:t>
      </w:r>
      <w:r w:rsidR="00774C9B" w:rsidRPr="00000087">
        <w:rPr>
          <w:rStyle w:val="Allmrkuseviide"/>
          <w:rFonts w:ascii="Times New Roman" w:hAnsi="Times New Roman"/>
          <w:sz w:val="24"/>
        </w:rPr>
        <w:footnoteReference w:id="7"/>
      </w:r>
      <w:r w:rsidRPr="00000087">
        <w:rPr>
          <w:rFonts w:ascii="Times New Roman" w:hAnsi="Times New Roman"/>
          <w:sz w:val="24"/>
        </w:rPr>
        <w:t xml:space="preserve"> leiti toonase seaduseelnõu seletuskirjas</w:t>
      </w:r>
      <w:r w:rsidR="008B6FD5" w:rsidRPr="00000087">
        <w:rPr>
          <w:rStyle w:val="Allmrkuseviide"/>
          <w:rFonts w:ascii="Times New Roman" w:hAnsi="Times New Roman"/>
          <w:sz w:val="24"/>
        </w:rPr>
        <w:footnoteReference w:id="8"/>
      </w:r>
      <w:r w:rsidRPr="00000087">
        <w:rPr>
          <w:rFonts w:ascii="Times New Roman" w:hAnsi="Times New Roman"/>
          <w:sz w:val="24"/>
        </w:rPr>
        <w:t xml:space="preserve">, et sellist täiendust legitimeeris PS § 139 lõige 2, mille kohaselt analüüsib õiguskantsler seaduste muutmise, uute seaduste vastuvõtmise ja riigiasutuste töö kohta talle tehtud ettepanekuid ning esitab vajaduse korral Riigikogule ettekande. Hilisemate täienduste puhul pole enam PS-st alust otsitud, vaid on mindud PS täiendamise teed. Nii on õiguskantsleri ülesandeid täiendatud Eesti Vabariigile </w:t>
      </w:r>
      <w:proofErr w:type="spellStart"/>
      <w:r w:rsidRPr="00000087">
        <w:rPr>
          <w:rFonts w:ascii="Times New Roman" w:hAnsi="Times New Roman"/>
          <w:sz w:val="24"/>
        </w:rPr>
        <w:t>välislepingutega</w:t>
      </w:r>
      <w:proofErr w:type="spellEnd"/>
      <w:r w:rsidRPr="00000087">
        <w:rPr>
          <w:rFonts w:ascii="Times New Roman" w:hAnsi="Times New Roman"/>
          <w:sz w:val="24"/>
        </w:rPr>
        <w:t xml:space="preserve"> võetud ülesannetega, nagu </w:t>
      </w:r>
      <w:del w:id="251" w:author="Aili Sandre" w:date="2024-09-18T13:05:00Z">
        <w:r w:rsidRPr="00000087" w:rsidDel="002718E7">
          <w:rPr>
            <w:rFonts w:ascii="Times New Roman" w:hAnsi="Times New Roman"/>
            <w:sz w:val="24"/>
          </w:rPr>
          <w:delText xml:space="preserve">nt </w:delText>
        </w:r>
      </w:del>
      <w:commentRangeStart w:id="252"/>
      <w:r w:rsidRPr="00000087">
        <w:rPr>
          <w:rFonts w:ascii="Times New Roman" w:hAnsi="Times New Roman"/>
          <w:sz w:val="24"/>
        </w:rPr>
        <w:t>õiguskantsler</w:t>
      </w:r>
      <w:commentRangeEnd w:id="252"/>
      <w:r w:rsidR="002718E7">
        <w:rPr>
          <w:rStyle w:val="Kommentaariviide"/>
        </w:rPr>
        <w:commentReference w:id="252"/>
      </w:r>
      <w:r w:rsidRPr="00000087">
        <w:rPr>
          <w:rFonts w:ascii="Times New Roman" w:hAnsi="Times New Roman"/>
          <w:sz w:val="24"/>
        </w:rPr>
        <w:t xml:space="preserve"> kui väärkohtlemise ennetusasutus (ÕKS § 1 lõige 7), </w:t>
      </w:r>
      <w:proofErr w:type="spellStart"/>
      <w:r w:rsidRPr="00000087">
        <w:rPr>
          <w:rFonts w:ascii="Times New Roman" w:hAnsi="Times New Roman"/>
          <w:sz w:val="24"/>
        </w:rPr>
        <w:t>lasteombudsman</w:t>
      </w:r>
      <w:proofErr w:type="spellEnd"/>
      <w:r w:rsidRPr="00000087">
        <w:rPr>
          <w:rFonts w:ascii="Times New Roman" w:hAnsi="Times New Roman"/>
          <w:sz w:val="24"/>
        </w:rPr>
        <w:t xml:space="preserve"> (ÕKS § 1 lõige 8), Euroopa Parlamendi liikme </w:t>
      </w:r>
      <w:proofErr w:type="spellStart"/>
      <w:r w:rsidRPr="00000087">
        <w:rPr>
          <w:rFonts w:ascii="Times New Roman" w:hAnsi="Times New Roman"/>
          <w:sz w:val="24"/>
        </w:rPr>
        <w:t>immuniteedimenetleja</w:t>
      </w:r>
      <w:proofErr w:type="spellEnd"/>
      <w:r w:rsidRPr="00000087">
        <w:rPr>
          <w:rFonts w:ascii="Times New Roman" w:hAnsi="Times New Roman"/>
          <w:sz w:val="24"/>
        </w:rPr>
        <w:t xml:space="preserve"> (ÕKS</w:t>
      </w:r>
      <w:r w:rsidR="00A32750">
        <w:rPr>
          <w:rFonts w:ascii="Times New Roman" w:hAnsi="Times New Roman"/>
          <w:sz w:val="24"/>
        </w:rPr>
        <w:t xml:space="preserve"> </w:t>
      </w:r>
      <w:r w:rsidRPr="00000087">
        <w:rPr>
          <w:rFonts w:ascii="Times New Roman" w:hAnsi="Times New Roman"/>
          <w:sz w:val="24"/>
        </w:rPr>
        <w:t>§ 1 lõige 3</w:t>
      </w:r>
      <w:r w:rsidRPr="00000087">
        <w:rPr>
          <w:rFonts w:ascii="Times New Roman" w:hAnsi="Times New Roman"/>
          <w:sz w:val="24"/>
          <w:vertAlign w:val="superscript"/>
        </w:rPr>
        <w:t>1</w:t>
      </w:r>
      <w:r w:rsidRPr="00000087">
        <w:rPr>
          <w:rFonts w:ascii="Times New Roman" w:hAnsi="Times New Roman"/>
          <w:sz w:val="24"/>
        </w:rPr>
        <w:t>) ja puuetega inimeste õiguste kaitsega tegelev organ (ÕKS § 1 lõige 11).</w:t>
      </w:r>
    </w:p>
    <w:p w14:paraId="2B64848C" w14:textId="4861F579" w:rsidR="00525623" w:rsidRPr="00000087" w:rsidRDefault="3A4B832E">
      <w:pPr>
        <w:rPr>
          <w:rFonts w:ascii="Times New Roman" w:hAnsi="Times New Roman"/>
          <w:sz w:val="24"/>
        </w:rPr>
      </w:pPr>
      <w:del w:id="253" w:author="Aili Sandre" w:date="2024-09-18T13:05:00Z">
        <w:r w:rsidRPr="00000087" w:rsidDel="002718E7">
          <w:rPr>
            <w:rFonts w:ascii="Times New Roman" w:hAnsi="Times New Roman"/>
            <w:sz w:val="24"/>
          </w:rPr>
          <w:delText xml:space="preserve"> </w:delText>
        </w:r>
      </w:del>
    </w:p>
    <w:p w14:paraId="2BABFF21" w14:textId="2A37C724" w:rsidR="00525623" w:rsidRPr="00000087" w:rsidRDefault="3A4B832E">
      <w:pPr>
        <w:rPr>
          <w:rFonts w:ascii="Times New Roman" w:hAnsi="Times New Roman"/>
          <w:sz w:val="24"/>
        </w:rPr>
      </w:pPr>
      <w:r w:rsidRPr="00000087">
        <w:rPr>
          <w:rFonts w:ascii="Times New Roman" w:hAnsi="Times New Roman"/>
          <w:sz w:val="24"/>
        </w:rPr>
        <w:t xml:space="preserve">Ka KTTLS § 8 lõike 1 tähenduses riiklik lepitaja täidab KTTLS § 9 kohaselt ülesannet, mis on Eesti Vabariigile võetud </w:t>
      </w:r>
      <w:proofErr w:type="spellStart"/>
      <w:r w:rsidRPr="00000087">
        <w:rPr>
          <w:rFonts w:ascii="Times New Roman" w:hAnsi="Times New Roman"/>
          <w:sz w:val="24"/>
        </w:rPr>
        <w:t>välislepinguga</w:t>
      </w:r>
      <w:proofErr w:type="spellEnd"/>
      <w:r w:rsidRPr="00000087">
        <w:rPr>
          <w:rFonts w:ascii="Times New Roman" w:hAnsi="Times New Roman"/>
          <w:sz w:val="24"/>
        </w:rPr>
        <w:t xml:space="preserve">. Nimelt näeb Euroopa sotsiaalharta </w:t>
      </w:r>
      <w:del w:id="254" w:author="Aili Sandre" w:date="2024-09-18T14:17:00Z">
        <w:r w:rsidRPr="00000087">
          <w:rPr>
            <w:rFonts w:ascii="Times New Roman" w:hAnsi="Times New Roman"/>
            <w:sz w:val="24"/>
          </w:rPr>
          <w:delText>artikkel</w:delText>
        </w:r>
      </w:del>
      <w:ins w:id="255" w:author="Aili Sandre" w:date="2024-09-18T14:17:00Z">
        <w:r w:rsidRPr="00000087">
          <w:rPr>
            <w:rFonts w:ascii="Times New Roman" w:hAnsi="Times New Roman"/>
            <w:sz w:val="24"/>
          </w:rPr>
          <w:t>artik</w:t>
        </w:r>
      </w:ins>
      <w:ins w:id="256" w:author="Aili Sandre" w:date="2024-09-18T13:06:00Z">
        <w:r w:rsidR="002718E7">
          <w:rPr>
            <w:rFonts w:ascii="Times New Roman" w:hAnsi="Times New Roman"/>
            <w:sz w:val="24"/>
          </w:rPr>
          <w:t>li</w:t>
        </w:r>
      </w:ins>
      <w:del w:id="257" w:author="Aili Sandre" w:date="2024-09-18T13:06:00Z">
        <w:r w:rsidRPr="00000087" w:rsidDel="002718E7">
          <w:rPr>
            <w:rFonts w:ascii="Times New Roman" w:hAnsi="Times New Roman"/>
            <w:sz w:val="24"/>
          </w:rPr>
          <w:delText>kel</w:delText>
        </w:r>
      </w:del>
      <w:r w:rsidRPr="00000087">
        <w:rPr>
          <w:rFonts w:ascii="Times New Roman" w:hAnsi="Times New Roman"/>
          <w:sz w:val="24"/>
        </w:rPr>
        <w:t xml:space="preserve"> 6 lõige 3 Eesti Vabariigile kui lepingupoolele ette kohustuse soodustada asjakohase lepitus- ja vabatahtliku vahekohtumehhanismi loomist ning kasutamist töövaidluste lahendamisel. Seadusandja on otsustanud seda kohustust täita riikliku lepitaja kui sõltumatu ametiisiku </w:t>
      </w:r>
      <w:proofErr w:type="spellStart"/>
      <w:r w:rsidRPr="00000087">
        <w:rPr>
          <w:rFonts w:ascii="Times New Roman" w:hAnsi="Times New Roman"/>
          <w:sz w:val="24"/>
        </w:rPr>
        <w:t>ellukutsumisega</w:t>
      </w:r>
      <w:proofErr w:type="spellEnd"/>
      <w:r w:rsidRPr="00000087">
        <w:rPr>
          <w:rFonts w:ascii="Times New Roman" w:hAnsi="Times New Roman"/>
          <w:sz w:val="24"/>
        </w:rPr>
        <w:t>. Nagu aga eelnevas on kirjeldatud (vt siinses seletuskirjas eespool olevat 2. peatükki), ei ole eraldiseisva ametiisiku loomine, kelle teenindamiseks on vajalik ka eraldiseisev kantselei, end majanduslikult õigustanud. Seepärast on mõistlik riikliku lepitaja KTTLS §-s 9 sätestatud ülesanne asetada õiguskantslerile, kes sarnaselt kõnesoleva ülesandega lahendab ka eraõiguslike isikute vahel diskrimineerimise üle tekkinud vaidlusi (ÕKS § 1 lõige 5).</w:t>
      </w:r>
    </w:p>
    <w:p w14:paraId="7A591018" w14:textId="3DDE593A" w:rsidR="00525623" w:rsidRPr="00000087" w:rsidRDefault="3A4B832E">
      <w:pPr>
        <w:rPr>
          <w:rFonts w:ascii="Times New Roman" w:hAnsi="Times New Roman"/>
          <w:sz w:val="24"/>
        </w:rPr>
      </w:pPr>
      <w:r w:rsidRPr="00000087">
        <w:rPr>
          <w:rFonts w:ascii="Times New Roman" w:hAnsi="Times New Roman"/>
          <w:sz w:val="24"/>
        </w:rPr>
        <w:t xml:space="preserve"> </w:t>
      </w:r>
    </w:p>
    <w:p w14:paraId="71F3C3F4" w14:textId="2BDB683B" w:rsidR="00525623" w:rsidRPr="00000087" w:rsidRDefault="3A4B832E">
      <w:pPr>
        <w:rPr>
          <w:rStyle w:val="Hperlink"/>
          <w:rFonts w:ascii="Times New Roman" w:hAnsi="Times New Roman"/>
          <w:sz w:val="24"/>
          <w:vertAlign w:val="superscript"/>
        </w:rPr>
      </w:pPr>
      <w:r w:rsidRPr="00000087">
        <w:rPr>
          <w:rFonts w:ascii="Times New Roman" w:hAnsi="Times New Roman"/>
          <w:sz w:val="24"/>
        </w:rPr>
        <w:t>Seni on seadusandja sellistele iseseisvatele põhiseaduslikele institutsioonidele nagu õiguskantsler PS-</w:t>
      </w:r>
      <w:proofErr w:type="spellStart"/>
      <w:r w:rsidRPr="00000087">
        <w:rPr>
          <w:rFonts w:ascii="Times New Roman" w:hAnsi="Times New Roman"/>
          <w:sz w:val="24"/>
        </w:rPr>
        <w:t>ga</w:t>
      </w:r>
      <w:proofErr w:type="spellEnd"/>
      <w:r w:rsidRPr="00000087">
        <w:rPr>
          <w:rFonts w:ascii="Times New Roman" w:hAnsi="Times New Roman"/>
          <w:sz w:val="24"/>
        </w:rPr>
        <w:t xml:space="preserve"> võrreldes </w:t>
      </w:r>
      <w:ins w:id="258" w:author="Aili Sandre" w:date="2024-09-18T13:07:00Z">
        <w:r w:rsidR="002718E7">
          <w:rPr>
            <w:rFonts w:ascii="Times New Roman" w:hAnsi="Times New Roman"/>
            <w:sz w:val="24"/>
          </w:rPr>
          <w:t>lisa</w:t>
        </w:r>
      </w:ins>
      <w:del w:id="259" w:author="Aili Sandre" w:date="2024-09-18T13:07:00Z">
        <w:r w:rsidRPr="00000087" w:rsidDel="002718E7">
          <w:rPr>
            <w:rFonts w:ascii="Times New Roman" w:hAnsi="Times New Roman"/>
            <w:sz w:val="24"/>
          </w:rPr>
          <w:delText xml:space="preserve">täiendavate </w:delText>
        </w:r>
      </w:del>
      <w:r w:rsidRPr="00000087">
        <w:rPr>
          <w:rFonts w:ascii="Times New Roman" w:hAnsi="Times New Roman"/>
          <w:sz w:val="24"/>
        </w:rPr>
        <w:t>ülesannete asetamisel lähtunud nii õiguskirjanduses kui ka Riigikohtu praktikas levinud tõlgendusest, mille kohaselt peab põhiseadusliku pädevusega võrreldes lisaülesannete panemine olema õigustatav mõne kaaluka põhjusega.</w:t>
      </w:r>
      <w:r w:rsidR="00774C9B" w:rsidRPr="00000087">
        <w:rPr>
          <w:rStyle w:val="Allmrkuseviide"/>
          <w:rFonts w:ascii="Times New Roman" w:hAnsi="Times New Roman"/>
          <w:sz w:val="24"/>
        </w:rPr>
        <w:footnoteReference w:id="9"/>
      </w:r>
      <w:r w:rsidRPr="00000087">
        <w:rPr>
          <w:rFonts w:ascii="Times New Roman" w:hAnsi="Times New Roman"/>
          <w:sz w:val="24"/>
        </w:rPr>
        <w:t xml:space="preserve"> Eelnõu koostajad leiavad, et selleks kaalukaks põhjuseks on riigisektori väiksusest tulenev ressursside piiratus, sh </w:t>
      </w:r>
      <w:ins w:id="260" w:author="Aili Sandre" w:date="2024-09-18T13:09:00Z">
        <w:r w:rsidR="002718E7">
          <w:rPr>
            <w:rFonts w:ascii="Times New Roman" w:hAnsi="Times New Roman"/>
            <w:sz w:val="24"/>
          </w:rPr>
          <w:t>ka</w:t>
        </w:r>
      </w:ins>
      <w:del w:id="261" w:author="Aili Sandre" w:date="2024-09-18T13:08:00Z">
        <w:r w:rsidRPr="00000087" w:rsidDel="002718E7">
          <w:rPr>
            <w:rFonts w:ascii="Times New Roman" w:hAnsi="Times New Roman"/>
            <w:sz w:val="24"/>
          </w:rPr>
          <w:delText>ressursside piiratus</w:delText>
        </w:r>
      </w:del>
      <w:r w:rsidRPr="00000087">
        <w:rPr>
          <w:rFonts w:ascii="Times New Roman" w:hAnsi="Times New Roman"/>
          <w:sz w:val="24"/>
        </w:rPr>
        <w:t xml:space="preserve"> pädevate ametnike </w:t>
      </w:r>
      <w:ins w:id="262" w:author="Aili Sandre" w:date="2024-09-18T13:09:00Z">
        <w:r w:rsidR="002718E7">
          <w:rPr>
            <w:rFonts w:ascii="Times New Roman" w:hAnsi="Times New Roman"/>
            <w:sz w:val="24"/>
          </w:rPr>
          <w:t>vähesus</w:t>
        </w:r>
      </w:ins>
      <w:del w:id="263" w:author="Aili Sandre" w:date="2024-09-18T13:09:00Z">
        <w:r w:rsidRPr="00000087" w:rsidDel="002718E7">
          <w:rPr>
            <w:rFonts w:ascii="Times New Roman" w:hAnsi="Times New Roman"/>
            <w:sz w:val="24"/>
          </w:rPr>
          <w:delText>näol</w:delText>
        </w:r>
      </w:del>
      <w:r w:rsidRPr="00000087">
        <w:rPr>
          <w:rFonts w:ascii="Times New Roman" w:hAnsi="Times New Roman"/>
          <w:sz w:val="24"/>
        </w:rPr>
        <w:t>. Seda kui kaalukat põhjust on aktsepteeritud ka õiguskirjanduses</w:t>
      </w:r>
      <w:ins w:id="264" w:author="Aili Sandre" w:date="2024-09-18T13:09:00Z">
        <w:r w:rsidR="002718E7">
          <w:rPr>
            <w:rFonts w:ascii="Times New Roman" w:hAnsi="Times New Roman"/>
            <w:sz w:val="24"/>
          </w:rPr>
          <w:t>,</w:t>
        </w:r>
      </w:ins>
      <w:r w:rsidRPr="00000087">
        <w:rPr>
          <w:rFonts w:ascii="Times New Roman" w:hAnsi="Times New Roman"/>
          <w:sz w:val="24"/>
        </w:rPr>
        <w:t xml:space="preserve"> eeldusel</w:t>
      </w:r>
      <w:del w:id="265" w:author="Aili Sandre" w:date="2024-09-18T13:09:00Z">
        <w:r w:rsidRPr="00000087" w:rsidDel="002718E7">
          <w:rPr>
            <w:rFonts w:ascii="Times New Roman" w:hAnsi="Times New Roman"/>
            <w:sz w:val="24"/>
          </w:rPr>
          <w:delText>,</w:delText>
        </w:r>
      </w:del>
      <w:r w:rsidRPr="00000087">
        <w:rPr>
          <w:rFonts w:ascii="Times New Roman" w:hAnsi="Times New Roman"/>
          <w:sz w:val="24"/>
        </w:rPr>
        <w:t xml:space="preserve"> et </w:t>
      </w:r>
      <w:ins w:id="266" w:author="Aili Sandre" w:date="2024-09-18T13:09:00Z">
        <w:r w:rsidR="002718E7">
          <w:rPr>
            <w:rFonts w:ascii="Times New Roman" w:hAnsi="Times New Roman"/>
            <w:sz w:val="24"/>
          </w:rPr>
          <w:t>lisa</w:t>
        </w:r>
      </w:ins>
      <w:del w:id="267" w:author="Aili Sandre" w:date="2024-09-18T13:09:00Z">
        <w:r w:rsidRPr="00000087" w:rsidDel="002718E7">
          <w:rPr>
            <w:rFonts w:ascii="Times New Roman" w:hAnsi="Times New Roman"/>
            <w:sz w:val="24"/>
          </w:rPr>
          <w:delText xml:space="preserve">täiendavad </w:delText>
        </w:r>
      </w:del>
      <w:r w:rsidRPr="00000087">
        <w:rPr>
          <w:rFonts w:ascii="Times New Roman" w:hAnsi="Times New Roman"/>
          <w:sz w:val="24"/>
        </w:rPr>
        <w:t>ülesanded ei piira ülemäära õiguskantsleri põhiseaduslikku sõltumatust, „</w:t>
      </w:r>
      <w:r w:rsidRPr="00000087">
        <w:rPr>
          <w:rFonts w:ascii="Times New Roman" w:hAnsi="Times New Roman"/>
          <w:i/>
          <w:iCs/>
          <w:sz w:val="24"/>
        </w:rPr>
        <w:t>seades talle liigseid kitsendusi või kohustades teda täitma ülesandeid, mis ei ole õiguskantsleri põhiseaduslike funktsioonidega ühildatavad</w:t>
      </w:r>
      <w:r w:rsidRPr="00000087">
        <w:rPr>
          <w:rFonts w:ascii="Times New Roman" w:hAnsi="Times New Roman"/>
          <w:sz w:val="24"/>
        </w:rPr>
        <w:t xml:space="preserve">. </w:t>
      </w:r>
      <w:r w:rsidRPr="00000087">
        <w:rPr>
          <w:rFonts w:ascii="Times New Roman" w:hAnsi="Times New Roman"/>
          <w:i/>
          <w:iCs/>
          <w:sz w:val="24"/>
        </w:rPr>
        <w:t xml:space="preserve">[…] Oluline on, et lisapädevuste omistamisel õiguskantslerile ei satuks ohtu tema otse [PS-st] tulenevate ülesannete täitmine ning eeskätt tema kui erapooletu </w:t>
      </w:r>
      <w:proofErr w:type="spellStart"/>
      <w:r w:rsidRPr="00000087">
        <w:rPr>
          <w:rFonts w:ascii="Times New Roman" w:hAnsi="Times New Roman"/>
          <w:i/>
          <w:iCs/>
          <w:sz w:val="24"/>
        </w:rPr>
        <w:t>tasakaalustaja</w:t>
      </w:r>
      <w:proofErr w:type="spellEnd"/>
      <w:r w:rsidRPr="00000087">
        <w:rPr>
          <w:rFonts w:ascii="Times New Roman" w:hAnsi="Times New Roman"/>
          <w:i/>
          <w:iCs/>
          <w:sz w:val="24"/>
        </w:rPr>
        <w:t xml:space="preserve"> positsioon võimude lahususe süsteemis. Loomulikult tuleb ka jälgida, et õiguskantsleri kantseleile eraldatud </w:t>
      </w:r>
      <w:proofErr w:type="spellStart"/>
      <w:r w:rsidRPr="00000087">
        <w:rPr>
          <w:rFonts w:ascii="Times New Roman" w:hAnsi="Times New Roman"/>
          <w:i/>
          <w:iCs/>
          <w:sz w:val="24"/>
        </w:rPr>
        <w:t>inim</w:t>
      </w:r>
      <w:proofErr w:type="spellEnd"/>
      <w:r w:rsidRPr="00000087">
        <w:rPr>
          <w:rFonts w:ascii="Times New Roman" w:hAnsi="Times New Roman"/>
          <w:i/>
          <w:iCs/>
          <w:sz w:val="24"/>
        </w:rPr>
        <w:t>- ja materiaalsed ressursid oleksid kõigi talle pandud ülesannete täitmiseks piisavad.</w:t>
      </w:r>
      <w:r w:rsidRPr="00000087">
        <w:rPr>
          <w:rFonts w:ascii="Times New Roman" w:hAnsi="Times New Roman"/>
          <w:sz w:val="24"/>
        </w:rPr>
        <w:t>“</w:t>
      </w:r>
      <w:r w:rsidR="00774C9B" w:rsidRPr="00000087">
        <w:rPr>
          <w:rStyle w:val="Allmrkuseviide"/>
          <w:rFonts w:ascii="Times New Roman" w:hAnsi="Times New Roman"/>
          <w:sz w:val="24"/>
        </w:rPr>
        <w:footnoteReference w:id="10"/>
      </w:r>
    </w:p>
    <w:p w14:paraId="5E0BA3A9" w14:textId="35CB07FF" w:rsidR="00525623" w:rsidRPr="00000087" w:rsidRDefault="3A4B832E">
      <w:pPr>
        <w:rPr>
          <w:rFonts w:ascii="Times New Roman" w:hAnsi="Times New Roman"/>
          <w:sz w:val="24"/>
        </w:rPr>
      </w:pPr>
      <w:del w:id="268" w:author="Aili Sandre" w:date="2024-09-18T13:09:00Z">
        <w:r w:rsidRPr="00000087" w:rsidDel="002718E7">
          <w:rPr>
            <w:rFonts w:ascii="Times New Roman" w:hAnsi="Times New Roman"/>
            <w:sz w:val="24"/>
          </w:rPr>
          <w:delText xml:space="preserve"> </w:delText>
        </w:r>
      </w:del>
    </w:p>
    <w:p w14:paraId="06B478A9" w14:textId="46849D4C" w:rsidR="00525623" w:rsidRPr="00000087" w:rsidRDefault="3A4B832E">
      <w:pPr>
        <w:rPr>
          <w:rFonts w:ascii="Times New Roman" w:hAnsi="Times New Roman"/>
          <w:sz w:val="24"/>
          <w:highlight w:val="yellow"/>
        </w:rPr>
      </w:pPr>
      <w:r w:rsidRPr="00000087">
        <w:rPr>
          <w:rFonts w:ascii="Times New Roman" w:hAnsi="Times New Roman"/>
          <w:sz w:val="24"/>
        </w:rPr>
        <w:t xml:space="preserve">Arvestades, nagu ka eelnevas on välja toodud (vt siinses seletuskirjas eespool olevat 2. peatükki), et PS § 29 lõige 5 (aga ka inimõiguste ja põhivabaduste kaitse konventsiooni artikkel 11) </w:t>
      </w:r>
      <w:ins w:id="269" w:author="Aili Sandre" w:date="2024-09-18T13:10:00Z">
        <w:r w:rsidR="002718E7">
          <w:rPr>
            <w:rFonts w:ascii="Times New Roman" w:hAnsi="Times New Roman"/>
            <w:sz w:val="24"/>
          </w:rPr>
          <w:t>sisaldab</w:t>
        </w:r>
      </w:ins>
      <w:del w:id="270" w:author="Aili Sandre" w:date="2024-09-18T13:10:00Z">
        <w:r w:rsidRPr="00000087" w:rsidDel="002718E7">
          <w:rPr>
            <w:rFonts w:ascii="Times New Roman" w:hAnsi="Times New Roman"/>
            <w:sz w:val="24"/>
          </w:rPr>
          <w:delText>hõlmab</w:delText>
        </w:r>
      </w:del>
      <w:r w:rsidRPr="00000087">
        <w:rPr>
          <w:rFonts w:ascii="Times New Roman" w:hAnsi="Times New Roman"/>
          <w:sz w:val="24"/>
        </w:rPr>
        <w:t xml:space="preserve"> õigust pidada kollektiivläbirääkimisi ja sõlmida selle tulemusel kollektiivlepinguid ning kasutada kollektiivseid survemeetmeid enda sotsiaalsete ja majanduslike huvide saavutamiseks,</w:t>
      </w:r>
      <w:r w:rsidR="00774C9B" w:rsidRPr="00000087">
        <w:rPr>
          <w:rStyle w:val="Allmrkuseviide"/>
          <w:rFonts w:ascii="Times New Roman" w:hAnsi="Times New Roman"/>
          <w:sz w:val="24"/>
        </w:rPr>
        <w:footnoteReference w:id="11"/>
      </w:r>
      <w:r w:rsidRPr="00000087">
        <w:rPr>
          <w:rFonts w:ascii="Times New Roman" w:hAnsi="Times New Roman"/>
          <w:sz w:val="24"/>
        </w:rPr>
        <w:t xml:space="preserve"> on kollektiivse töötüli lahendamisele kaasaaitamine ühelt poolt töötajate üldise ühinemisvabaduse (PS § 48) ja teiselt poolt tööandjate ettevõtlusvabaduse (PS § 31) realiseerimist võimaldav </w:t>
      </w:r>
      <w:r w:rsidR="3F8461B6" w:rsidRPr="349093E8">
        <w:rPr>
          <w:rFonts w:ascii="Times New Roman" w:hAnsi="Times New Roman"/>
          <w:sz w:val="24"/>
        </w:rPr>
        <w:t xml:space="preserve">riigipoolne </w:t>
      </w:r>
      <w:r w:rsidR="694580D0" w:rsidRPr="349093E8">
        <w:rPr>
          <w:rFonts w:ascii="Times New Roman" w:hAnsi="Times New Roman"/>
          <w:sz w:val="24"/>
        </w:rPr>
        <w:t xml:space="preserve">tegevus. </w:t>
      </w:r>
      <w:r w:rsidR="27AF14B0" w:rsidRPr="349093E8">
        <w:rPr>
          <w:rFonts w:ascii="Times New Roman" w:hAnsi="Times New Roman"/>
          <w:sz w:val="24"/>
        </w:rPr>
        <w:t xml:space="preserve">Nimelt on riigil PS §-st 14 tulenevalt kohustus sätestada korraldus ja menetlus, mis on üheaegselt vajalik nii töötaja ühinemisõiguse eri tahkude teostamiseks kui ka teise töösuhte poole ettevõtlusvabaduse teostamiseks. Seega saab kollektiivse </w:t>
      </w:r>
      <w:del w:id="271" w:author="Aili Sandre" w:date="2024-09-18T14:17:00Z">
        <w:r w:rsidR="27AF14B0" w:rsidRPr="349093E8">
          <w:rPr>
            <w:rFonts w:ascii="Times New Roman" w:hAnsi="Times New Roman"/>
            <w:sz w:val="24"/>
          </w:rPr>
          <w:delText>töötuli</w:delText>
        </w:r>
      </w:del>
      <w:ins w:id="272" w:author="Aili Sandre" w:date="2024-09-18T14:17:00Z">
        <w:r w:rsidR="27AF14B0" w:rsidRPr="349093E8">
          <w:rPr>
            <w:rFonts w:ascii="Times New Roman" w:hAnsi="Times New Roman"/>
            <w:sz w:val="24"/>
          </w:rPr>
          <w:t>tööt</w:t>
        </w:r>
      </w:ins>
      <w:ins w:id="273" w:author="Aili Sandre" w:date="2024-09-18T13:11:00Z">
        <w:r w:rsidR="002718E7">
          <w:rPr>
            <w:rFonts w:ascii="Times New Roman" w:hAnsi="Times New Roman"/>
            <w:sz w:val="24"/>
          </w:rPr>
          <w:t>ü</w:t>
        </w:r>
      </w:ins>
      <w:del w:id="274" w:author="Aili Sandre" w:date="2024-09-18T13:11:00Z">
        <w:r w:rsidR="27AF14B0" w:rsidRPr="349093E8" w:rsidDel="002718E7">
          <w:rPr>
            <w:rFonts w:ascii="Times New Roman" w:hAnsi="Times New Roman"/>
            <w:sz w:val="24"/>
          </w:rPr>
          <w:delText>u</w:delText>
        </w:r>
      </w:del>
      <w:ins w:id="275" w:author="Aili Sandre" w:date="2024-09-18T14:17:00Z">
        <w:r w:rsidR="27AF14B0" w:rsidRPr="349093E8">
          <w:rPr>
            <w:rFonts w:ascii="Times New Roman" w:hAnsi="Times New Roman"/>
            <w:sz w:val="24"/>
          </w:rPr>
          <w:t>li</w:t>
        </w:r>
      </w:ins>
      <w:r w:rsidR="27AF14B0" w:rsidRPr="349093E8">
        <w:rPr>
          <w:rFonts w:ascii="Times New Roman" w:hAnsi="Times New Roman"/>
          <w:sz w:val="24"/>
        </w:rPr>
        <w:t xml:space="preserve"> lahendamise mehhanismi pidada meetmeks, mis neid kaht kõnesolevast aspektist vastassuunalise põhivabaduse realiseerimist tasakaalustab.</w:t>
      </w:r>
      <w:r w:rsidRPr="00000087">
        <w:rPr>
          <w:rFonts w:ascii="Times New Roman" w:hAnsi="Times New Roman"/>
          <w:sz w:val="24"/>
        </w:rPr>
        <w:t xml:space="preserve"> Õiguskantslerile kui põhiseadusliku korra kaitsjale on eelnõu koostajate hinnangul kollektiivse töötüli lahendamisele kaasaaitaja ehk lepitaja roll igati paslik ning tema põhiseaduslike ülesannetega ühildatav.</w:t>
      </w:r>
    </w:p>
    <w:p w14:paraId="22F2A441" w14:textId="49EC3BD5" w:rsidR="00525623" w:rsidRPr="00000087" w:rsidRDefault="3A4B832E">
      <w:pPr>
        <w:rPr>
          <w:rFonts w:ascii="Times New Roman" w:hAnsi="Times New Roman"/>
          <w:sz w:val="24"/>
        </w:rPr>
      </w:pPr>
      <w:del w:id="276" w:author="Aili Sandre" w:date="2024-09-18T13:11:00Z">
        <w:r w:rsidRPr="00000087" w:rsidDel="002718E7">
          <w:rPr>
            <w:rFonts w:ascii="Times New Roman" w:hAnsi="Times New Roman"/>
            <w:sz w:val="24"/>
          </w:rPr>
          <w:delText xml:space="preserve"> </w:delText>
        </w:r>
      </w:del>
    </w:p>
    <w:p w14:paraId="7E5C1BAE" w14:textId="650338B7" w:rsidR="00525623" w:rsidRPr="00000087" w:rsidRDefault="002718E7" w:rsidP="00E96711">
      <w:pPr>
        <w:rPr>
          <w:rFonts w:ascii="Times New Roman" w:hAnsi="Times New Roman"/>
          <w:sz w:val="24"/>
        </w:rPr>
      </w:pPr>
      <w:ins w:id="277" w:author="Aili Sandre" w:date="2024-09-18T13:11:00Z">
        <w:r>
          <w:rPr>
            <w:rFonts w:ascii="Times New Roman" w:hAnsi="Times New Roman"/>
            <w:sz w:val="24"/>
          </w:rPr>
          <w:t>Seetõttu</w:t>
        </w:r>
      </w:ins>
      <w:del w:id="278" w:author="Aili Sandre" w:date="2024-09-18T13:11:00Z">
        <w:r w:rsidR="3A4B832E" w:rsidRPr="00000087" w:rsidDel="002718E7">
          <w:rPr>
            <w:rFonts w:ascii="Times New Roman" w:hAnsi="Times New Roman"/>
            <w:sz w:val="24"/>
          </w:rPr>
          <w:delText>Eelnevast tulenevalt</w:delText>
        </w:r>
      </w:del>
      <w:r w:rsidR="3A4B832E" w:rsidRPr="00000087">
        <w:rPr>
          <w:rFonts w:ascii="Times New Roman" w:hAnsi="Times New Roman"/>
          <w:sz w:val="24"/>
        </w:rPr>
        <w:t xml:space="preserve"> on eelnõu koostajate hinnangul </w:t>
      </w:r>
      <w:r w:rsidR="00774C9B" w:rsidRPr="00000087">
        <w:rPr>
          <w:rFonts w:ascii="Times New Roman" w:hAnsi="Times New Roman"/>
          <w:sz w:val="24"/>
        </w:rPr>
        <w:t>KTTLS</w:t>
      </w:r>
      <w:r w:rsidR="3A4B832E" w:rsidRPr="00000087">
        <w:rPr>
          <w:rFonts w:ascii="Times New Roman" w:hAnsi="Times New Roman"/>
          <w:sz w:val="24"/>
        </w:rPr>
        <w:t xml:space="preserve"> § 8 lõike 1 tähenduses riikliku lepitaja rolli omistamine õiguskantslerile PS-</w:t>
      </w:r>
      <w:proofErr w:type="spellStart"/>
      <w:r w:rsidR="3A4B832E" w:rsidRPr="00000087">
        <w:rPr>
          <w:rFonts w:ascii="Times New Roman" w:hAnsi="Times New Roman"/>
          <w:sz w:val="24"/>
        </w:rPr>
        <w:t>ga</w:t>
      </w:r>
      <w:proofErr w:type="spellEnd"/>
      <w:r w:rsidR="3A4B832E" w:rsidRPr="00000087">
        <w:rPr>
          <w:rFonts w:ascii="Times New Roman" w:hAnsi="Times New Roman"/>
          <w:sz w:val="24"/>
        </w:rPr>
        <w:t xml:space="preserve"> kooskõlas.</w:t>
      </w:r>
    </w:p>
    <w:p w14:paraId="633B036C" w14:textId="77777777" w:rsidR="00920E7B" w:rsidRPr="00000087" w:rsidRDefault="00920E7B" w:rsidP="00E96711">
      <w:pPr>
        <w:rPr>
          <w:rFonts w:ascii="Times New Roman" w:hAnsi="Times New Roman"/>
          <w:sz w:val="24"/>
        </w:rPr>
      </w:pPr>
    </w:p>
    <w:p w14:paraId="066ECF3B" w14:textId="3C12AFBE" w:rsidR="00525623" w:rsidRPr="00000087" w:rsidRDefault="00525623" w:rsidP="00E96711">
      <w:pPr>
        <w:rPr>
          <w:rFonts w:ascii="Times New Roman" w:hAnsi="Times New Roman"/>
          <w:b/>
          <w:bCs/>
          <w:sz w:val="24"/>
        </w:rPr>
        <w:sectPr w:rsidR="00525623" w:rsidRPr="00000087">
          <w:type w:val="continuous"/>
          <w:pgSz w:w="11906" w:h="16838"/>
          <w:pgMar w:top="1418" w:right="680" w:bottom="1418" w:left="1701" w:header="680" w:footer="680" w:gutter="0"/>
          <w:cols w:space="708"/>
          <w:formProt w:val="0"/>
          <w:docGrid w:linePitch="360"/>
        </w:sectPr>
      </w:pPr>
      <w:r w:rsidRPr="00000087">
        <w:rPr>
          <w:rFonts w:ascii="Times New Roman" w:hAnsi="Times New Roman"/>
          <w:b/>
          <w:bCs/>
          <w:sz w:val="24"/>
        </w:rPr>
        <w:t>Eelnõu sisu</w:t>
      </w:r>
    </w:p>
    <w:p w14:paraId="6410B691" w14:textId="77777777" w:rsidR="00BB45B7" w:rsidRPr="00000087" w:rsidRDefault="00BB45B7" w:rsidP="00E96711">
      <w:pPr>
        <w:rPr>
          <w:rFonts w:ascii="Times New Roman" w:hAnsi="Times New Roman"/>
          <w:sz w:val="24"/>
        </w:rPr>
      </w:pPr>
    </w:p>
    <w:p w14:paraId="34484AEC" w14:textId="33A27F7A" w:rsidR="00C92245" w:rsidRDefault="00C92245" w:rsidP="00E96711">
      <w:pPr>
        <w:rPr>
          <w:rFonts w:ascii="Times New Roman" w:hAnsi="Times New Roman"/>
          <w:sz w:val="24"/>
        </w:rPr>
      </w:pPr>
      <w:r>
        <w:rPr>
          <w:rFonts w:ascii="Times New Roman" w:hAnsi="Times New Roman"/>
          <w:sz w:val="24"/>
        </w:rPr>
        <w:t>Eelnõu koosne</w:t>
      </w:r>
      <w:r w:rsidRPr="003006CC">
        <w:rPr>
          <w:rFonts w:ascii="Times New Roman" w:hAnsi="Times New Roman"/>
          <w:sz w:val="24"/>
        </w:rPr>
        <w:t xml:space="preserve">b </w:t>
      </w:r>
      <w:r w:rsidR="00D10BDC">
        <w:rPr>
          <w:rFonts w:ascii="Times New Roman" w:hAnsi="Times New Roman"/>
          <w:sz w:val="24"/>
        </w:rPr>
        <w:t>kümnest</w:t>
      </w:r>
      <w:r w:rsidRPr="003006CC">
        <w:rPr>
          <w:rFonts w:ascii="Times New Roman" w:hAnsi="Times New Roman"/>
          <w:sz w:val="24"/>
        </w:rPr>
        <w:t xml:space="preserve"> paragrahvist</w:t>
      </w:r>
      <w:r>
        <w:rPr>
          <w:rFonts w:ascii="Times New Roman" w:hAnsi="Times New Roman"/>
          <w:sz w:val="24"/>
        </w:rPr>
        <w:t>.</w:t>
      </w:r>
    </w:p>
    <w:p w14:paraId="78EF3D4F" w14:textId="77777777" w:rsidR="00C92245" w:rsidRDefault="00C92245" w:rsidP="00E96711">
      <w:pPr>
        <w:rPr>
          <w:rFonts w:ascii="Times New Roman" w:hAnsi="Times New Roman"/>
          <w:sz w:val="24"/>
        </w:rPr>
      </w:pPr>
    </w:p>
    <w:p w14:paraId="07B7CCA2" w14:textId="6011A94E" w:rsidR="00F055CB" w:rsidRDefault="00C92245" w:rsidP="00E96711">
      <w:pPr>
        <w:rPr>
          <w:rFonts w:ascii="Times New Roman" w:hAnsi="Times New Roman"/>
          <w:sz w:val="24"/>
        </w:rPr>
      </w:pPr>
      <w:r w:rsidRPr="00015D95">
        <w:rPr>
          <w:rFonts w:ascii="Times New Roman" w:hAnsi="Times New Roman"/>
          <w:b/>
          <w:bCs/>
          <w:sz w:val="24"/>
        </w:rPr>
        <w:t xml:space="preserve">Eelnõu §-ga 1 </w:t>
      </w:r>
      <w:r>
        <w:rPr>
          <w:rFonts w:ascii="Times New Roman" w:hAnsi="Times New Roman"/>
          <w:sz w:val="24"/>
        </w:rPr>
        <w:t xml:space="preserve">muudetakse </w:t>
      </w:r>
      <w:r w:rsidR="00D71B45">
        <w:rPr>
          <w:rFonts w:ascii="Times New Roman" w:hAnsi="Times New Roman"/>
          <w:sz w:val="24"/>
        </w:rPr>
        <w:t>KTTLS</w:t>
      </w:r>
      <w:del w:id="279" w:author="Aili Sandre" w:date="2024-09-18T13:12:00Z">
        <w:r w:rsidR="00053F5E" w:rsidDel="002718E7">
          <w:rPr>
            <w:rFonts w:ascii="Times New Roman" w:hAnsi="Times New Roman"/>
            <w:sz w:val="24"/>
          </w:rPr>
          <w:delText>-i</w:delText>
        </w:r>
      </w:del>
      <w:r w:rsidR="00D71B45">
        <w:rPr>
          <w:rFonts w:ascii="Times New Roman" w:hAnsi="Times New Roman"/>
          <w:sz w:val="24"/>
        </w:rPr>
        <w:t>.</w:t>
      </w:r>
      <w:del w:id="280" w:author="Aili Sandre" w:date="2024-09-18T13:12:00Z">
        <w:r w:rsidR="00D71B45" w:rsidDel="002718E7">
          <w:rPr>
            <w:rFonts w:ascii="Times New Roman" w:hAnsi="Times New Roman"/>
            <w:sz w:val="24"/>
          </w:rPr>
          <w:delText xml:space="preserve"> </w:delText>
        </w:r>
      </w:del>
    </w:p>
    <w:p w14:paraId="67AC7BEA" w14:textId="77777777" w:rsidR="00F055CB" w:rsidRDefault="00F055CB" w:rsidP="00E96711">
      <w:pPr>
        <w:rPr>
          <w:rFonts w:ascii="Times New Roman" w:hAnsi="Times New Roman"/>
          <w:sz w:val="24"/>
        </w:rPr>
      </w:pPr>
    </w:p>
    <w:p w14:paraId="46A9548F" w14:textId="62F42418" w:rsidR="00F055CB" w:rsidRDefault="00EE09E6" w:rsidP="00E96711">
      <w:pPr>
        <w:rPr>
          <w:rFonts w:ascii="Times New Roman" w:hAnsi="Times New Roman"/>
          <w:sz w:val="24"/>
        </w:rPr>
      </w:pPr>
      <w:r w:rsidRPr="004C59F8">
        <w:rPr>
          <w:rFonts w:ascii="Times New Roman" w:hAnsi="Times New Roman"/>
          <w:b/>
          <w:bCs/>
          <w:sz w:val="24"/>
        </w:rPr>
        <w:t>Eelnõu § 1 p</w:t>
      </w:r>
      <w:r w:rsidR="00390844" w:rsidRPr="004C59F8">
        <w:rPr>
          <w:rFonts w:ascii="Times New Roman" w:hAnsi="Times New Roman"/>
          <w:b/>
          <w:bCs/>
          <w:sz w:val="24"/>
        </w:rPr>
        <w:t>unkti</w:t>
      </w:r>
      <w:r w:rsidRPr="004C59F8">
        <w:rPr>
          <w:rFonts w:ascii="Times New Roman" w:hAnsi="Times New Roman"/>
          <w:b/>
          <w:bCs/>
          <w:sz w:val="24"/>
        </w:rPr>
        <w:t xml:space="preserve">ga </w:t>
      </w:r>
      <w:r w:rsidR="00390844" w:rsidRPr="004C59F8">
        <w:rPr>
          <w:rFonts w:ascii="Times New Roman" w:hAnsi="Times New Roman"/>
          <w:b/>
          <w:bCs/>
          <w:sz w:val="24"/>
        </w:rPr>
        <w:t>1</w:t>
      </w:r>
      <w:r w:rsidR="00390844">
        <w:rPr>
          <w:rFonts w:ascii="Times New Roman" w:hAnsi="Times New Roman"/>
          <w:sz w:val="24"/>
        </w:rPr>
        <w:t xml:space="preserve"> </w:t>
      </w:r>
      <w:r w:rsidR="004C59F8">
        <w:rPr>
          <w:rFonts w:ascii="Times New Roman" w:hAnsi="Times New Roman"/>
          <w:sz w:val="24"/>
        </w:rPr>
        <w:t xml:space="preserve">muudetakse </w:t>
      </w:r>
      <w:r w:rsidR="003A2652">
        <w:rPr>
          <w:rFonts w:ascii="Times New Roman" w:hAnsi="Times New Roman"/>
          <w:sz w:val="24"/>
        </w:rPr>
        <w:t>KTTLS § 8 lõiget 1.</w:t>
      </w:r>
      <w:r w:rsidR="004B06A2">
        <w:rPr>
          <w:rFonts w:ascii="Times New Roman" w:hAnsi="Times New Roman"/>
          <w:sz w:val="24"/>
        </w:rPr>
        <w:t xml:space="preserve"> Muudatuse eesmärk on sätestada, et edaspidi täidab riikliku lepitaja ülesandeid õiguskantsler. </w:t>
      </w:r>
      <w:r w:rsidR="001F7987">
        <w:rPr>
          <w:rFonts w:ascii="Times New Roman" w:hAnsi="Times New Roman"/>
          <w:sz w:val="24"/>
        </w:rPr>
        <w:t>See tähendab, et KTTLS reguleerib jätkuvalt riikliku lepitaja tegevust ning riikliku lepitaja funktsiooni täidab seejuures õiguskantsler.</w:t>
      </w:r>
      <w:r w:rsidR="006F343A">
        <w:rPr>
          <w:rFonts w:ascii="Times New Roman" w:hAnsi="Times New Roman"/>
          <w:sz w:val="24"/>
        </w:rPr>
        <w:t xml:space="preserve"> Võrreldes kehtiva KTTLS § 8 lõike 1 muudatusega</w:t>
      </w:r>
      <w:ins w:id="281" w:author="Aili Sandre" w:date="2024-09-18T13:12:00Z">
        <w:r w:rsidR="009609F8">
          <w:rPr>
            <w:rFonts w:ascii="Times New Roman" w:hAnsi="Times New Roman"/>
            <w:sz w:val="24"/>
          </w:rPr>
          <w:t>, jäetakse</w:t>
        </w:r>
      </w:ins>
      <w:del w:id="282" w:author="Aili Sandre" w:date="2024-09-18T13:12:00Z">
        <w:r w:rsidR="006F343A" w:rsidDel="009609F8">
          <w:rPr>
            <w:rFonts w:ascii="Times New Roman" w:hAnsi="Times New Roman"/>
            <w:sz w:val="24"/>
          </w:rPr>
          <w:delText xml:space="preserve"> eemaldatakse</w:delText>
        </w:r>
      </w:del>
      <w:r w:rsidR="006F343A">
        <w:rPr>
          <w:rFonts w:ascii="Times New Roman" w:hAnsi="Times New Roman"/>
          <w:sz w:val="24"/>
        </w:rPr>
        <w:t xml:space="preserve"> seadusest </w:t>
      </w:r>
      <w:ins w:id="283" w:author="Aili Sandre" w:date="2024-09-18T13:12:00Z">
        <w:r w:rsidR="009609F8">
          <w:rPr>
            <w:rFonts w:ascii="Times New Roman" w:hAnsi="Times New Roman"/>
            <w:sz w:val="24"/>
          </w:rPr>
          <w:t xml:space="preserve">välja </w:t>
        </w:r>
      </w:ins>
      <w:r w:rsidR="006F343A">
        <w:rPr>
          <w:rFonts w:ascii="Times New Roman" w:hAnsi="Times New Roman"/>
          <w:sz w:val="24"/>
        </w:rPr>
        <w:t xml:space="preserve">viited sõltumatusele ja erapooletusele, </w:t>
      </w:r>
      <w:del w:id="284" w:author="Aili Sandre" w:date="2024-09-18T14:17:00Z">
        <w:r w:rsidR="006F343A">
          <w:rPr>
            <w:rFonts w:ascii="Times New Roman" w:hAnsi="Times New Roman"/>
            <w:sz w:val="24"/>
          </w:rPr>
          <w:delText>kuivõrd</w:delText>
        </w:r>
      </w:del>
      <w:ins w:id="285" w:author="Aili Sandre" w:date="2024-09-18T14:17:00Z">
        <w:r w:rsidR="006F343A">
          <w:rPr>
            <w:rFonts w:ascii="Times New Roman" w:hAnsi="Times New Roman"/>
            <w:sz w:val="24"/>
          </w:rPr>
          <w:t>ku</w:t>
        </w:r>
      </w:ins>
      <w:ins w:id="286" w:author="Aili Sandre" w:date="2024-09-18T13:13:00Z">
        <w:r w:rsidR="009609F8">
          <w:rPr>
            <w:rFonts w:ascii="Times New Roman" w:hAnsi="Times New Roman"/>
            <w:sz w:val="24"/>
          </w:rPr>
          <w:t>na</w:t>
        </w:r>
      </w:ins>
      <w:del w:id="287" w:author="Aili Sandre" w:date="2024-09-18T13:13:00Z">
        <w:r w:rsidR="006F343A" w:rsidDel="009609F8">
          <w:rPr>
            <w:rFonts w:ascii="Times New Roman" w:hAnsi="Times New Roman"/>
            <w:sz w:val="24"/>
          </w:rPr>
          <w:delText>ivõrd</w:delText>
        </w:r>
      </w:del>
      <w:r w:rsidR="006F343A">
        <w:rPr>
          <w:rFonts w:ascii="Times New Roman" w:hAnsi="Times New Roman"/>
          <w:sz w:val="24"/>
        </w:rPr>
        <w:t xml:space="preserve"> ÕKS </w:t>
      </w:r>
      <w:r w:rsidR="00847E79">
        <w:rPr>
          <w:rFonts w:ascii="Times New Roman" w:hAnsi="Times New Roman"/>
          <w:sz w:val="24"/>
        </w:rPr>
        <w:t>§ 1 l</w:t>
      </w:r>
      <w:r w:rsidR="00F42052">
        <w:rPr>
          <w:rFonts w:ascii="Times New Roman" w:hAnsi="Times New Roman"/>
          <w:sz w:val="24"/>
        </w:rPr>
        <w:t>õike</w:t>
      </w:r>
      <w:r w:rsidR="00847E79">
        <w:rPr>
          <w:rFonts w:ascii="Times New Roman" w:hAnsi="Times New Roman"/>
          <w:sz w:val="24"/>
        </w:rPr>
        <w:t xml:space="preserve"> 1 kohaselt on õiguskantsler oma tegevuses sõltumatu </w:t>
      </w:r>
      <w:r w:rsidR="00F42052">
        <w:rPr>
          <w:rFonts w:ascii="Times New Roman" w:hAnsi="Times New Roman"/>
          <w:sz w:val="24"/>
        </w:rPr>
        <w:t xml:space="preserve">ja ÕKS § 7 lõike 1 kohaselt </w:t>
      </w:r>
      <w:r w:rsidR="006B0394">
        <w:rPr>
          <w:rFonts w:ascii="Times New Roman" w:hAnsi="Times New Roman"/>
          <w:sz w:val="24"/>
        </w:rPr>
        <w:t>tõotab õiguskantsler täita oma kohustusi erapooletult.</w:t>
      </w:r>
    </w:p>
    <w:p w14:paraId="20830A3F" w14:textId="77777777" w:rsidR="00CB426B" w:rsidRDefault="00CB426B" w:rsidP="00E96711">
      <w:pPr>
        <w:rPr>
          <w:rFonts w:ascii="Times New Roman" w:hAnsi="Times New Roman"/>
          <w:sz w:val="24"/>
        </w:rPr>
      </w:pPr>
    </w:p>
    <w:p w14:paraId="6E1C00D7" w14:textId="5575F001" w:rsidR="00EB5B83" w:rsidRDefault="00CB426B" w:rsidP="00E96711">
      <w:pPr>
        <w:rPr>
          <w:rFonts w:ascii="Times New Roman" w:hAnsi="Times New Roman"/>
          <w:sz w:val="24"/>
        </w:rPr>
      </w:pPr>
      <w:r>
        <w:rPr>
          <w:rFonts w:ascii="Times New Roman" w:hAnsi="Times New Roman"/>
          <w:sz w:val="24"/>
        </w:rPr>
        <w:t>Tulenevalt KTTLS §-st 9 on riikliku lepitaja põhiülesanne aidata kollektiivse töötüli lahendamisele kaasa lepitusmenetluses. Selleks selgitab riiklik lepitaja välja töötüli põhjused ja asjaolud ning pakub välja lahendusi (</w:t>
      </w:r>
      <w:r w:rsidR="003D7EA3">
        <w:rPr>
          <w:rFonts w:ascii="Times New Roman" w:hAnsi="Times New Roman"/>
          <w:sz w:val="24"/>
        </w:rPr>
        <w:t>nt</w:t>
      </w:r>
      <w:r>
        <w:rPr>
          <w:rFonts w:ascii="Times New Roman" w:hAnsi="Times New Roman"/>
          <w:sz w:val="24"/>
        </w:rPr>
        <w:t xml:space="preserve"> </w:t>
      </w:r>
      <w:r w:rsidR="003D7EA3">
        <w:rPr>
          <w:rFonts w:ascii="Times New Roman" w:hAnsi="Times New Roman"/>
          <w:sz w:val="24"/>
        </w:rPr>
        <w:t>korraldades lepituskohtumisi, tehes lepitusettepanekuid).</w:t>
      </w:r>
      <w:r w:rsidR="00B21825">
        <w:rPr>
          <w:rFonts w:ascii="Times New Roman" w:hAnsi="Times New Roman"/>
          <w:sz w:val="24"/>
        </w:rPr>
        <w:t xml:space="preserve"> KTTLS § 11 reguleerib poolte lepitamise protsessi, poolte õiguseid ja kohustusi </w:t>
      </w:r>
      <w:ins w:id="288" w:author="Aili Sandre" w:date="2024-09-18T13:13:00Z">
        <w:r w:rsidR="009609F8">
          <w:rPr>
            <w:rFonts w:ascii="Times New Roman" w:hAnsi="Times New Roman"/>
            <w:sz w:val="24"/>
          </w:rPr>
          <w:t>ning</w:t>
        </w:r>
      </w:ins>
      <w:del w:id="289" w:author="Aili Sandre" w:date="2024-09-18T13:13:00Z">
        <w:r w:rsidR="00B21825" w:rsidDel="009609F8">
          <w:rPr>
            <w:rFonts w:ascii="Times New Roman" w:hAnsi="Times New Roman"/>
            <w:sz w:val="24"/>
          </w:rPr>
          <w:delText>ja</w:delText>
        </w:r>
      </w:del>
      <w:r w:rsidR="00B21825">
        <w:rPr>
          <w:rFonts w:ascii="Times New Roman" w:hAnsi="Times New Roman"/>
          <w:sz w:val="24"/>
        </w:rPr>
        <w:t xml:space="preserve"> protokollimist. </w:t>
      </w:r>
      <w:r w:rsidR="002D7380">
        <w:rPr>
          <w:rFonts w:ascii="Times New Roman" w:hAnsi="Times New Roman"/>
          <w:sz w:val="24"/>
        </w:rPr>
        <w:t xml:space="preserve">Olukorras, mil </w:t>
      </w:r>
      <w:r w:rsidR="00047156">
        <w:rPr>
          <w:rFonts w:ascii="Times New Roman" w:hAnsi="Times New Roman"/>
          <w:sz w:val="24"/>
        </w:rPr>
        <w:t>lepitusprotseduurid on läbitud, kuid leppimist ei ole saavutatud</w:t>
      </w:r>
      <w:r w:rsidR="00E546FC">
        <w:rPr>
          <w:rFonts w:ascii="Times New Roman" w:hAnsi="Times New Roman"/>
          <w:sz w:val="24"/>
        </w:rPr>
        <w:t xml:space="preserve"> ja töörahu kohustus ei kehti, tekib </w:t>
      </w:r>
      <w:r w:rsidR="00010563">
        <w:rPr>
          <w:rFonts w:ascii="Times New Roman" w:hAnsi="Times New Roman"/>
          <w:sz w:val="24"/>
        </w:rPr>
        <w:t>t</w:t>
      </w:r>
      <w:r w:rsidR="00010563" w:rsidRPr="00010563">
        <w:rPr>
          <w:rFonts w:ascii="Times New Roman" w:hAnsi="Times New Roman"/>
          <w:sz w:val="24"/>
        </w:rPr>
        <w:t>öötajatel, töötajate ühingul või liidul õigus korraldada töötüli lahendamiseks streik</w:t>
      </w:r>
      <w:r w:rsidR="00010563">
        <w:rPr>
          <w:rFonts w:ascii="Times New Roman" w:hAnsi="Times New Roman"/>
          <w:sz w:val="24"/>
        </w:rPr>
        <w:t xml:space="preserve"> ning </w:t>
      </w:r>
      <w:r w:rsidR="00010563" w:rsidRPr="00010563">
        <w:rPr>
          <w:rFonts w:ascii="Times New Roman" w:hAnsi="Times New Roman"/>
          <w:sz w:val="24"/>
        </w:rPr>
        <w:t>tööandjal, tööandjate ühingul või liidul aga töösulg</w:t>
      </w:r>
      <w:r w:rsidR="001A6BF5">
        <w:rPr>
          <w:rFonts w:ascii="Times New Roman" w:hAnsi="Times New Roman"/>
          <w:sz w:val="24"/>
        </w:rPr>
        <w:t xml:space="preserve"> (KTTLS § 13 lg 1)</w:t>
      </w:r>
      <w:r w:rsidR="00010563">
        <w:rPr>
          <w:rFonts w:ascii="Times New Roman" w:hAnsi="Times New Roman"/>
          <w:sz w:val="24"/>
        </w:rPr>
        <w:t>.</w:t>
      </w:r>
      <w:r w:rsidR="00EC0CC2">
        <w:rPr>
          <w:rFonts w:ascii="Times New Roman" w:hAnsi="Times New Roman"/>
          <w:sz w:val="24"/>
        </w:rPr>
        <w:t xml:space="preserve"> Streigist või töösulust etteteatamisele kehtivad kindlad tähtajad (KTTLS § 15) ning s</w:t>
      </w:r>
      <w:r w:rsidR="001A6BF5" w:rsidRPr="001A6BF5">
        <w:rPr>
          <w:rFonts w:ascii="Times New Roman" w:hAnsi="Times New Roman"/>
          <w:sz w:val="24"/>
        </w:rPr>
        <w:t>treigi või töösulu korral on pooled kohustatud taas alustama läbirääkimisi kollektiivses töötülis kokkuleppele jõudmiseks</w:t>
      </w:r>
      <w:r w:rsidR="00EC0CC2">
        <w:rPr>
          <w:rFonts w:ascii="Times New Roman" w:hAnsi="Times New Roman"/>
          <w:sz w:val="24"/>
        </w:rPr>
        <w:t xml:space="preserve"> (KTTLS § 1</w:t>
      </w:r>
      <w:r w:rsidR="0095067C">
        <w:rPr>
          <w:rFonts w:ascii="Times New Roman" w:hAnsi="Times New Roman"/>
          <w:sz w:val="24"/>
        </w:rPr>
        <w:t>3 lg 2)</w:t>
      </w:r>
      <w:r w:rsidR="001A6BF5" w:rsidRPr="001A6BF5">
        <w:rPr>
          <w:rFonts w:ascii="Times New Roman" w:hAnsi="Times New Roman"/>
          <w:sz w:val="24"/>
        </w:rPr>
        <w:t>.</w:t>
      </w:r>
      <w:del w:id="290" w:author="Aili Sandre" w:date="2024-09-18T13:14:00Z">
        <w:r w:rsidR="00EB5B83" w:rsidDel="009609F8">
          <w:rPr>
            <w:rFonts w:ascii="Times New Roman" w:hAnsi="Times New Roman"/>
            <w:sz w:val="24"/>
          </w:rPr>
          <w:delText xml:space="preserve"> </w:delText>
        </w:r>
      </w:del>
    </w:p>
    <w:p w14:paraId="4C17D6F7" w14:textId="77777777" w:rsidR="00EB5B83" w:rsidRDefault="00EB5B83" w:rsidP="00E96711">
      <w:pPr>
        <w:rPr>
          <w:rFonts w:ascii="Times New Roman" w:hAnsi="Times New Roman"/>
          <w:sz w:val="24"/>
        </w:rPr>
      </w:pPr>
    </w:p>
    <w:p w14:paraId="7A3DC75D" w14:textId="22F06B42" w:rsidR="00CB426B" w:rsidRDefault="00EB5B83" w:rsidP="00E96711">
      <w:pPr>
        <w:rPr>
          <w:rFonts w:ascii="Times New Roman" w:hAnsi="Times New Roman"/>
          <w:sz w:val="24"/>
        </w:rPr>
      </w:pPr>
      <w:r>
        <w:rPr>
          <w:rFonts w:ascii="Times New Roman" w:hAnsi="Times New Roman"/>
          <w:sz w:val="24"/>
        </w:rPr>
        <w:t xml:space="preserve">Eeltoodud </w:t>
      </w:r>
      <w:del w:id="291" w:author="Aili Sandre" w:date="2024-09-18T13:14:00Z">
        <w:r w:rsidDel="009609F8">
          <w:rPr>
            <w:rFonts w:ascii="Times New Roman" w:hAnsi="Times New Roman"/>
            <w:sz w:val="24"/>
          </w:rPr>
          <w:delText xml:space="preserve">põhimõtted </w:delText>
        </w:r>
      </w:del>
      <w:r>
        <w:rPr>
          <w:rFonts w:ascii="Times New Roman" w:hAnsi="Times New Roman"/>
          <w:sz w:val="24"/>
        </w:rPr>
        <w:t xml:space="preserve">lepitusprotsessi </w:t>
      </w:r>
      <w:ins w:id="292" w:author="Aili Sandre" w:date="2024-09-18T13:14:00Z">
        <w:r w:rsidR="009609F8">
          <w:rPr>
            <w:rFonts w:ascii="Times New Roman" w:hAnsi="Times New Roman"/>
            <w:sz w:val="24"/>
          </w:rPr>
          <w:t xml:space="preserve">põhimõtted </w:t>
        </w:r>
      </w:ins>
      <w:del w:id="293" w:author="Aili Sandre" w:date="2024-09-18T13:14:00Z">
        <w:r w:rsidDel="009609F8">
          <w:rPr>
            <w:rFonts w:ascii="Times New Roman" w:hAnsi="Times New Roman"/>
            <w:sz w:val="24"/>
          </w:rPr>
          <w:delText xml:space="preserve">osas </w:delText>
        </w:r>
      </w:del>
      <w:r>
        <w:rPr>
          <w:rFonts w:ascii="Times New Roman" w:hAnsi="Times New Roman"/>
          <w:sz w:val="24"/>
        </w:rPr>
        <w:t xml:space="preserve">seaduses ei muutu. Muutub üksnes ametiisik, kellel on </w:t>
      </w:r>
      <w:r w:rsidR="0025166E">
        <w:rPr>
          <w:rFonts w:ascii="Times New Roman" w:hAnsi="Times New Roman"/>
          <w:sz w:val="24"/>
        </w:rPr>
        <w:t xml:space="preserve">seadusest tuleneb õigus ja </w:t>
      </w:r>
      <w:r>
        <w:rPr>
          <w:rFonts w:ascii="Times New Roman" w:hAnsi="Times New Roman"/>
          <w:sz w:val="24"/>
        </w:rPr>
        <w:t xml:space="preserve">pädevus lepitusmenetlust </w:t>
      </w:r>
      <w:ins w:id="294" w:author="Aili Sandre" w:date="2024-09-18T13:14:00Z">
        <w:r w:rsidR="009609F8">
          <w:rPr>
            <w:rFonts w:ascii="Times New Roman" w:hAnsi="Times New Roman"/>
            <w:sz w:val="24"/>
          </w:rPr>
          <w:t>teha</w:t>
        </w:r>
      </w:ins>
      <w:del w:id="295" w:author="Aili Sandre" w:date="2024-09-18T13:14:00Z">
        <w:r w:rsidDel="009609F8">
          <w:rPr>
            <w:rFonts w:ascii="Times New Roman" w:hAnsi="Times New Roman"/>
            <w:sz w:val="24"/>
          </w:rPr>
          <w:delText>läbi viia</w:delText>
        </w:r>
      </w:del>
      <w:r>
        <w:rPr>
          <w:rFonts w:ascii="Times New Roman" w:hAnsi="Times New Roman"/>
          <w:sz w:val="24"/>
        </w:rPr>
        <w:t>.</w:t>
      </w:r>
    </w:p>
    <w:p w14:paraId="4CF52E6C" w14:textId="77777777" w:rsidR="00B130B8" w:rsidRDefault="00B130B8" w:rsidP="00E96711">
      <w:pPr>
        <w:rPr>
          <w:rFonts w:ascii="Times New Roman" w:hAnsi="Times New Roman"/>
          <w:sz w:val="24"/>
        </w:rPr>
      </w:pPr>
    </w:p>
    <w:p w14:paraId="3D87884D" w14:textId="015FCBFD" w:rsidR="0079013F" w:rsidRDefault="004C59F8" w:rsidP="00E96711">
      <w:pPr>
        <w:rPr>
          <w:rFonts w:ascii="Times New Roman" w:hAnsi="Times New Roman"/>
          <w:sz w:val="24"/>
        </w:rPr>
      </w:pPr>
      <w:r w:rsidRPr="004C59F8">
        <w:rPr>
          <w:rFonts w:ascii="Times New Roman" w:hAnsi="Times New Roman"/>
          <w:b/>
          <w:bCs/>
          <w:sz w:val="24"/>
        </w:rPr>
        <w:t xml:space="preserve">Eelnõu § 1 punktiga </w:t>
      </w:r>
      <w:r>
        <w:rPr>
          <w:rFonts w:ascii="Times New Roman" w:hAnsi="Times New Roman"/>
          <w:b/>
          <w:bCs/>
          <w:sz w:val="24"/>
        </w:rPr>
        <w:t>2</w:t>
      </w:r>
      <w:r w:rsidR="00404783">
        <w:rPr>
          <w:rFonts w:ascii="Times New Roman" w:hAnsi="Times New Roman"/>
          <w:b/>
          <w:bCs/>
          <w:sz w:val="24"/>
        </w:rPr>
        <w:t xml:space="preserve"> </w:t>
      </w:r>
      <w:r w:rsidR="00404783">
        <w:rPr>
          <w:rFonts w:ascii="Times New Roman" w:hAnsi="Times New Roman"/>
          <w:sz w:val="24"/>
        </w:rPr>
        <w:t>tunnistatakse kehtetuks</w:t>
      </w:r>
      <w:r w:rsidR="00774F16">
        <w:rPr>
          <w:rFonts w:ascii="Times New Roman" w:hAnsi="Times New Roman"/>
          <w:sz w:val="24"/>
        </w:rPr>
        <w:t xml:space="preserve"> </w:t>
      </w:r>
      <w:r w:rsidR="00404783">
        <w:rPr>
          <w:rFonts w:ascii="Times New Roman" w:hAnsi="Times New Roman"/>
          <w:sz w:val="24"/>
        </w:rPr>
        <w:t xml:space="preserve">KTTLS sätted, </w:t>
      </w:r>
      <w:del w:id="296" w:author="Aili Sandre" w:date="2024-09-18T14:17:00Z">
        <w:r w:rsidR="00B73167">
          <w:rPr>
            <w:rFonts w:ascii="Times New Roman" w:hAnsi="Times New Roman"/>
            <w:sz w:val="24"/>
          </w:rPr>
          <w:delText>mi</w:delText>
        </w:r>
        <w:r w:rsidR="00BC3C76">
          <w:rPr>
            <w:rFonts w:ascii="Times New Roman" w:hAnsi="Times New Roman"/>
            <w:sz w:val="24"/>
          </w:rPr>
          <w:delText>llega</w:delText>
        </w:r>
      </w:del>
      <w:ins w:id="297" w:author="Aili Sandre" w:date="2024-09-18T14:17:00Z">
        <w:r w:rsidR="00B73167">
          <w:rPr>
            <w:rFonts w:ascii="Times New Roman" w:hAnsi="Times New Roman"/>
            <w:sz w:val="24"/>
          </w:rPr>
          <w:t>mi</w:t>
        </w:r>
        <w:r w:rsidR="00BC3C76">
          <w:rPr>
            <w:rFonts w:ascii="Times New Roman" w:hAnsi="Times New Roman"/>
            <w:sz w:val="24"/>
          </w:rPr>
          <w:t>lle</w:t>
        </w:r>
      </w:ins>
      <w:ins w:id="298" w:author="Aili Sandre" w:date="2024-09-18T13:15:00Z">
        <w:r w:rsidR="009609F8">
          <w:rPr>
            <w:rFonts w:ascii="Times New Roman" w:hAnsi="Times New Roman"/>
            <w:sz w:val="24"/>
          </w:rPr>
          <w:t>s sätestatut</w:t>
        </w:r>
      </w:ins>
      <w:del w:id="299" w:author="Aili Sandre" w:date="2024-09-18T13:15:00Z">
        <w:r w:rsidR="00BC3C76" w:rsidDel="009609F8">
          <w:rPr>
            <w:rFonts w:ascii="Times New Roman" w:hAnsi="Times New Roman"/>
            <w:sz w:val="24"/>
          </w:rPr>
          <w:delText>ga seonduvat</w:delText>
        </w:r>
      </w:del>
      <w:r w:rsidR="00BC3C76">
        <w:rPr>
          <w:rFonts w:ascii="Times New Roman" w:hAnsi="Times New Roman"/>
          <w:sz w:val="24"/>
        </w:rPr>
        <w:t xml:space="preserve"> reguleerib juba ÕKS või </w:t>
      </w:r>
      <w:r w:rsidR="00BC5A37">
        <w:rPr>
          <w:rFonts w:ascii="Times New Roman" w:hAnsi="Times New Roman"/>
          <w:sz w:val="24"/>
        </w:rPr>
        <w:t xml:space="preserve">ei ole </w:t>
      </w:r>
      <w:ins w:id="300" w:author="Aili Sandre" w:date="2024-09-18T13:15:00Z">
        <w:r w:rsidR="009609F8">
          <w:rPr>
            <w:rFonts w:ascii="Times New Roman" w:hAnsi="Times New Roman"/>
            <w:sz w:val="24"/>
          </w:rPr>
          <w:t xml:space="preserve">need sätted </w:t>
        </w:r>
      </w:ins>
      <w:r w:rsidR="00BC5A37">
        <w:rPr>
          <w:rFonts w:ascii="Times New Roman" w:hAnsi="Times New Roman"/>
          <w:sz w:val="24"/>
        </w:rPr>
        <w:t xml:space="preserve">muul põhjusel </w:t>
      </w:r>
      <w:del w:id="301" w:author="Aili Sandre" w:date="2024-09-18T13:15:00Z">
        <w:r w:rsidR="00BC5A37" w:rsidDel="009609F8">
          <w:rPr>
            <w:rFonts w:ascii="Times New Roman" w:hAnsi="Times New Roman"/>
            <w:sz w:val="24"/>
          </w:rPr>
          <w:delText xml:space="preserve">sätted </w:delText>
        </w:r>
      </w:del>
      <w:r w:rsidR="00BC5A37">
        <w:rPr>
          <w:rFonts w:ascii="Times New Roman" w:hAnsi="Times New Roman"/>
          <w:sz w:val="24"/>
        </w:rPr>
        <w:t xml:space="preserve">pärast riikliku lepitaja </w:t>
      </w:r>
      <w:r w:rsidR="00A10D2D">
        <w:rPr>
          <w:rFonts w:ascii="Times New Roman" w:hAnsi="Times New Roman"/>
          <w:sz w:val="24"/>
        </w:rPr>
        <w:t>ülesannete</w:t>
      </w:r>
      <w:r w:rsidR="00BC5A37">
        <w:rPr>
          <w:rFonts w:ascii="Times New Roman" w:hAnsi="Times New Roman"/>
          <w:sz w:val="24"/>
        </w:rPr>
        <w:t xml:space="preserve"> </w:t>
      </w:r>
      <w:r w:rsidR="00A10D2D">
        <w:rPr>
          <w:rFonts w:ascii="Times New Roman" w:hAnsi="Times New Roman"/>
          <w:sz w:val="24"/>
        </w:rPr>
        <w:t>üle</w:t>
      </w:r>
      <w:r w:rsidR="00BC5A37">
        <w:rPr>
          <w:rFonts w:ascii="Times New Roman" w:hAnsi="Times New Roman"/>
          <w:sz w:val="24"/>
        </w:rPr>
        <w:t>andmist õiguskantslerile asjakohased.</w:t>
      </w:r>
    </w:p>
    <w:p w14:paraId="677D8864" w14:textId="77777777" w:rsidR="0079013F" w:rsidRDefault="0079013F" w:rsidP="00E96711">
      <w:pPr>
        <w:rPr>
          <w:rFonts w:ascii="Times New Roman" w:hAnsi="Times New Roman"/>
          <w:sz w:val="24"/>
        </w:rPr>
      </w:pPr>
    </w:p>
    <w:p w14:paraId="1AC0A92E" w14:textId="506E366A" w:rsidR="00F055CB" w:rsidRDefault="008107C5" w:rsidP="00E96711">
      <w:pPr>
        <w:rPr>
          <w:rFonts w:ascii="Times New Roman" w:hAnsi="Times New Roman"/>
          <w:sz w:val="24"/>
        </w:rPr>
      </w:pPr>
      <w:r>
        <w:rPr>
          <w:rFonts w:ascii="Times New Roman" w:hAnsi="Times New Roman"/>
          <w:sz w:val="24"/>
        </w:rPr>
        <w:t xml:space="preserve">KTTLS § 8 </w:t>
      </w:r>
      <w:r w:rsidR="0079013F">
        <w:rPr>
          <w:rFonts w:ascii="Times New Roman" w:hAnsi="Times New Roman"/>
          <w:sz w:val="24"/>
        </w:rPr>
        <w:t>lõike</w:t>
      </w:r>
      <w:r>
        <w:rPr>
          <w:rFonts w:ascii="Times New Roman" w:hAnsi="Times New Roman"/>
          <w:sz w:val="24"/>
        </w:rPr>
        <w:t xml:space="preserve"> 2 </w:t>
      </w:r>
      <w:r w:rsidR="0079013F">
        <w:rPr>
          <w:rFonts w:ascii="Times New Roman" w:hAnsi="Times New Roman"/>
          <w:sz w:val="24"/>
        </w:rPr>
        <w:t xml:space="preserve">kehtetuks tunnistamine on tingitud sellest, et </w:t>
      </w:r>
      <w:r w:rsidR="0079013F" w:rsidRPr="009D12CF">
        <w:rPr>
          <w:rFonts w:ascii="Times New Roman" w:hAnsi="Times New Roman"/>
          <w:sz w:val="24"/>
        </w:rPr>
        <w:t xml:space="preserve">Vabariigi Valitsuse 30. novembri 1993. </w:t>
      </w:r>
      <w:r w:rsidR="0079013F" w:rsidRPr="20AB145C">
        <w:rPr>
          <w:rFonts w:ascii="Times New Roman" w:hAnsi="Times New Roman"/>
          <w:sz w:val="24"/>
        </w:rPr>
        <w:t>a määrus</w:t>
      </w:r>
      <w:r w:rsidR="355F3FD4" w:rsidRPr="20AB145C">
        <w:rPr>
          <w:rFonts w:ascii="Times New Roman" w:hAnsi="Times New Roman"/>
          <w:sz w:val="24"/>
        </w:rPr>
        <w:t>t</w:t>
      </w:r>
      <w:r w:rsidR="0079013F" w:rsidRPr="009D12CF">
        <w:rPr>
          <w:rFonts w:ascii="Times New Roman" w:hAnsi="Times New Roman"/>
          <w:sz w:val="24"/>
        </w:rPr>
        <w:t xml:space="preserve"> nr 372 „„Riikliku lepitaja põhimääruse“ kinnitamine“ </w:t>
      </w:r>
      <w:r w:rsidR="029FB508" w:rsidRPr="120C76FE">
        <w:rPr>
          <w:rFonts w:ascii="Times New Roman" w:hAnsi="Times New Roman"/>
          <w:sz w:val="24"/>
        </w:rPr>
        <w:t xml:space="preserve">ei ole </w:t>
      </w:r>
      <w:r w:rsidR="029FB508" w:rsidRPr="5294A606">
        <w:rPr>
          <w:rFonts w:ascii="Times New Roman" w:hAnsi="Times New Roman"/>
          <w:sz w:val="24"/>
        </w:rPr>
        <w:t>eraldiseisvana</w:t>
      </w:r>
      <w:r w:rsidR="029FB508" w:rsidRPr="120C76FE">
        <w:rPr>
          <w:rFonts w:ascii="Times New Roman" w:hAnsi="Times New Roman"/>
          <w:sz w:val="24"/>
        </w:rPr>
        <w:t xml:space="preserve"> enam </w:t>
      </w:r>
      <w:r w:rsidR="029FB508" w:rsidRPr="5294A606">
        <w:rPr>
          <w:rFonts w:ascii="Times New Roman" w:hAnsi="Times New Roman"/>
          <w:sz w:val="24"/>
        </w:rPr>
        <w:t xml:space="preserve">vaja ning </w:t>
      </w:r>
      <w:r w:rsidR="59CA5DFF" w:rsidRPr="6EC6D7C8">
        <w:rPr>
          <w:rFonts w:ascii="Times New Roman" w:hAnsi="Times New Roman"/>
          <w:sz w:val="24"/>
        </w:rPr>
        <w:t xml:space="preserve">seaduses </w:t>
      </w:r>
      <w:r w:rsidR="029FB508" w:rsidRPr="5294A606">
        <w:rPr>
          <w:rFonts w:ascii="Times New Roman" w:hAnsi="Times New Roman"/>
          <w:sz w:val="24"/>
        </w:rPr>
        <w:t>volitusnormi</w:t>
      </w:r>
      <w:r w:rsidR="0079013F" w:rsidRPr="120C76FE">
        <w:rPr>
          <w:rFonts w:ascii="Times New Roman" w:hAnsi="Times New Roman"/>
          <w:sz w:val="24"/>
        </w:rPr>
        <w:t xml:space="preserve"> kehtetuks</w:t>
      </w:r>
      <w:r w:rsidR="029FB508" w:rsidRPr="5294A606">
        <w:rPr>
          <w:rFonts w:ascii="Times New Roman" w:hAnsi="Times New Roman"/>
          <w:sz w:val="24"/>
        </w:rPr>
        <w:t xml:space="preserve"> </w:t>
      </w:r>
      <w:r w:rsidR="0079013F" w:rsidRPr="5294A606">
        <w:rPr>
          <w:rFonts w:ascii="Times New Roman" w:hAnsi="Times New Roman"/>
          <w:sz w:val="24"/>
        </w:rPr>
        <w:t>tunnista</w:t>
      </w:r>
      <w:r w:rsidR="3EBF3736" w:rsidRPr="5294A606">
        <w:rPr>
          <w:rFonts w:ascii="Times New Roman" w:hAnsi="Times New Roman"/>
          <w:sz w:val="24"/>
        </w:rPr>
        <w:t xml:space="preserve">misega muutub haldusmenetluse seaduse § </w:t>
      </w:r>
      <w:r w:rsidR="3EBF3736" w:rsidRPr="3199F71A">
        <w:rPr>
          <w:rFonts w:ascii="Times New Roman" w:hAnsi="Times New Roman"/>
          <w:sz w:val="24"/>
        </w:rPr>
        <w:t>93</w:t>
      </w:r>
      <w:r w:rsidR="3EBF3736" w:rsidRPr="4E75369D">
        <w:rPr>
          <w:rFonts w:ascii="Times New Roman" w:hAnsi="Times New Roman"/>
          <w:sz w:val="24"/>
        </w:rPr>
        <w:t xml:space="preserve"> lõikest 3 lähtudes kehtetuks </w:t>
      </w:r>
      <w:r w:rsidR="3EBF3736" w:rsidRPr="3F49DE48">
        <w:rPr>
          <w:rFonts w:ascii="Times New Roman" w:hAnsi="Times New Roman"/>
          <w:sz w:val="24"/>
        </w:rPr>
        <w:t>ka</w:t>
      </w:r>
      <w:r w:rsidR="2D86A1F5" w:rsidRPr="6EC6D7C8">
        <w:rPr>
          <w:rFonts w:ascii="Times New Roman" w:hAnsi="Times New Roman"/>
          <w:sz w:val="24"/>
        </w:rPr>
        <w:t xml:space="preserve"> nimetatud määrus</w:t>
      </w:r>
      <w:r w:rsidR="0079013F" w:rsidRPr="6EC6D7C8">
        <w:rPr>
          <w:rFonts w:ascii="Times New Roman" w:hAnsi="Times New Roman"/>
          <w:sz w:val="24"/>
        </w:rPr>
        <w:t>.</w:t>
      </w:r>
      <w:r w:rsidR="0079013F">
        <w:rPr>
          <w:rFonts w:ascii="Times New Roman" w:hAnsi="Times New Roman"/>
          <w:sz w:val="24"/>
        </w:rPr>
        <w:t xml:space="preserve"> </w:t>
      </w:r>
      <w:del w:id="302" w:author="Aili Sandre" w:date="2024-09-18T14:17:00Z">
        <w:r w:rsidR="00096503">
          <w:rPr>
            <w:rFonts w:ascii="Times New Roman" w:hAnsi="Times New Roman"/>
            <w:sz w:val="24"/>
          </w:rPr>
          <w:delText>Vajadusel</w:delText>
        </w:r>
      </w:del>
      <w:ins w:id="303" w:author="Aili Sandre" w:date="2024-09-18T14:17:00Z">
        <w:r w:rsidR="00096503">
          <w:rPr>
            <w:rFonts w:ascii="Times New Roman" w:hAnsi="Times New Roman"/>
            <w:sz w:val="24"/>
          </w:rPr>
          <w:t>Vajaduse</w:t>
        </w:r>
      </w:ins>
      <w:ins w:id="304" w:author="Aili Sandre" w:date="2024-09-18T13:16:00Z">
        <w:r w:rsidR="009609F8">
          <w:rPr>
            <w:rFonts w:ascii="Times New Roman" w:hAnsi="Times New Roman"/>
            <w:sz w:val="24"/>
          </w:rPr>
          <w:t xml:space="preserve"> korra</w:t>
        </w:r>
      </w:ins>
      <w:ins w:id="305" w:author="Aili Sandre" w:date="2024-09-18T14:17:00Z">
        <w:r w:rsidR="00096503">
          <w:rPr>
            <w:rFonts w:ascii="Times New Roman" w:hAnsi="Times New Roman"/>
            <w:sz w:val="24"/>
          </w:rPr>
          <w:t>l</w:t>
        </w:r>
      </w:ins>
      <w:r w:rsidR="00096503">
        <w:rPr>
          <w:rFonts w:ascii="Times New Roman" w:hAnsi="Times New Roman"/>
          <w:sz w:val="24"/>
        </w:rPr>
        <w:t xml:space="preserve"> sätestatakse riikliku lepitaja põhimääruses sisalduvad olulisemad põhimõtted, mida seadus ei reguleeri</w:t>
      </w:r>
      <w:r w:rsidR="67583602" w:rsidRPr="6EC6D7C8">
        <w:rPr>
          <w:rFonts w:ascii="Times New Roman" w:hAnsi="Times New Roman"/>
          <w:sz w:val="24"/>
        </w:rPr>
        <w:t>,</w:t>
      </w:r>
      <w:r w:rsidR="00096503">
        <w:rPr>
          <w:rFonts w:ascii="Times New Roman" w:hAnsi="Times New Roman"/>
          <w:sz w:val="24"/>
        </w:rPr>
        <w:t xml:space="preserve"> KTTLS-</w:t>
      </w:r>
      <w:proofErr w:type="spellStart"/>
      <w:r w:rsidR="00096503">
        <w:rPr>
          <w:rFonts w:ascii="Times New Roman" w:hAnsi="Times New Roman"/>
          <w:sz w:val="24"/>
        </w:rPr>
        <w:t>is</w:t>
      </w:r>
      <w:proofErr w:type="spellEnd"/>
      <w:r w:rsidR="00096503">
        <w:rPr>
          <w:rFonts w:ascii="Times New Roman" w:hAnsi="Times New Roman"/>
          <w:sz w:val="24"/>
        </w:rPr>
        <w:t xml:space="preserve">. </w:t>
      </w:r>
      <w:r w:rsidR="00357AB1">
        <w:rPr>
          <w:rFonts w:ascii="Times New Roman" w:hAnsi="Times New Roman"/>
          <w:sz w:val="24"/>
        </w:rPr>
        <w:t>Põhiseaduse § 144 kohaselt sätestab õiguskantsleri õigusliku seisundi ja tema kantselei töökorralduse seadus</w:t>
      </w:r>
      <w:r w:rsidR="00B82254">
        <w:rPr>
          <w:rFonts w:ascii="Times New Roman" w:hAnsi="Times New Roman"/>
          <w:sz w:val="24"/>
        </w:rPr>
        <w:t xml:space="preserve">. Seetõttu tuleb </w:t>
      </w:r>
      <w:r w:rsidR="00AB261B" w:rsidRPr="00AB261B">
        <w:rPr>
          <w:rFonts w:ascii="Times New Roman" w:hAnsi="Times New Roman"/>
          <w:sz w:val="24"/>
        </w:rPr>
        <w:t xml:space="preserve">õiguskantslerile esitatavad nõuded, tema tegevuspiirid, töövormid ja -meetodid ning teda abistavate isikute töökorraldus </w:t>
      </w:r>
      <w:r w:rsidR="00AB261B">
        <w:rPr>
          <w:rFonts w:ascii="Times New Roman" w:hAnsi="Times New Roman"/>
          <w:sz w:val="24"/>
        </w:rPr>
        <w:t xml:space="preserve">sätestada </w:t>
      </w:r>
      <w:r w:rsidR="00AB261B" w:rsidRPr="00AB261B">
        <w:rPr>
          <w:rFonts w:ascii="Times New Roman" w:hAnsi="Times New Roman"/>
          <w:sz w:val="24"/>
        </w:rPr>
        <w:t>seadusega</w:t>
      </w:r>
      <w:r w:rsidR="00B757D6">
        <w:rPr>
          <w:rFonts w:ascii="Times New Roman" w:hAnsi="Times New Roman"/>
          <w:sz w:val="24"/>
        </w:rPr>
        <w:t xml:space="preserve">, </w:t>
      </w:r>
      <w:ins w:id="306" w:author="Aili Sandre" w:date="2024-09-18T13:16:00Z">
        <w:r w:rsidR="009609F8">
          <w:rPr>
            <w:rFonts w:ascii="Times New Roman" w:hAnsi="Times New Roman"/>
            <w:sz w:val="24"/>
          </w:rPr>
          <w:t>et</w:t>
        </w:r>
      </w:ins>
      <w:del w:id="307" w:author="Aili Sandre" w:date="2024-09-18T13:16:00Z">
        <w:r w:rsidR="00B757D6" w:rsidDel="009609F8">
          <w:rPr>
            <w:rFonts w:ascii="Times New Roman" w:hAnsi="Times New Roman"/>
            <w:sz w:val="24"/>
          </w:rPr>
          <w:delText>eesmärgiga</w:delText>
        </w:r>
      </w:del>
      <w:r w:rsidR="00B757D6">
        <w:rPr>
          <w:rFonts w:ascii="Times New Roman" w:hAnsi="Times New Roman"/>
          <w:sz w:val="24"/>
        </w:rPr>
        <w:t xml:space="preserve"> tagada õiguskantsleri </w:t>
      </w:r>
      <w:r w:rsidR="001331D8">
        <w:rPr>
          <w:rFonts w:ascii="Times New Roman" w:hAnsi="Times New Roman"/>
          <w:sz w:val="24"/>
        </w:rPr>
        <w:t>sõltumatus ja poliitiline puutumatus</w:t>
      </w:r>
      <w:r w:rsidR="00AB261B" w:rsidRPr="00AB261B">
        <w:rPr>
          <w:rFonts w:ascii="Times New Roman" w:hAnsi="Times New Roman"/>
          <w:sz w:val="24"/>
        </w:rPr>
        <w:t>.</w:t>
      </w:r>
      <w:r w:rsidR="00FD5500">
        <w:rPr>
          <w:rStyle w:val="Allmrkuseviide"/>
          <w:rFonts w:ascii="Times New Roman" w:hAnsi="Times New Roman"/>
          <w:sz w:val="24"/>
        </w:rPr>
        <w:footnoteReference w:id="12"/>
      </w:r>
    </w:p>
    <w:p w14:paraId="13D35B8A" w14:textId="77777777" w:rsidR="00730C38" w:rsidRDefault="00730C38" w:rsidP="00E96711">
      <w:pPr>
        <w:rPr>
          <w:rFonts w:ascii="Times New Roman" w:hAnsi="Times New Roman"/>
          <w:sz w:val="24"/>
        </w:rPr>
      </w:pPr>
    </w:p>
    <w:p w14:paraId="29C188F7" w14:textId="2CDA8AC6" w:rsidR="002A2F9C" w:rsidRDefault="00730C38" w:rsidP="00E96711">
      <w:pPr>
        <w:rPr>
          <w:rFonts w:ascii="Times New Roman" w:hAnsi="Times New Roman"/>
          <w:sz w:val="24"/>
        </w:rPr>
      </w:pPr>
      <w:r>
        <w:rPr>
          <w:rFonts w:ascii="Times New Roman" w:hAnsi="Times New Roman"/>
          <w:sz w:val="24"/>
        </w:rPr>
        <w:t xml:space="preserve">KTTLS §-d </w:t>
      </w:r>
      <w:r w:rsidRPr="00730C38">
        <w:rPr>
          <w:rFonts w:ascii="Times New Roman" w:hAnsi="Times New Roman"/>
          <w:sz w:val="24"/>
        </w:rPr>
        <w:t>8</w:t>
      </w:r>
      <w:r w:rsidRPr="00730C38">
        <w:rPr>
          <w:rFonts w:ascii="Times New Roman" w:hAnsi="Times New Roman"/>
          <w:sz w:val="24"/>
          <w:vertAlign w:val="superscript"/>
        </w:rPr>
        <w:t>1</w:t>
      </w:r>
      <w:r w:rsidRPr="00730C38">
        <w:rPr>
          <w:rFonts w:ascii="Times New Roman" w:hAnsi="Times New Roman"/>
          <w:sz w:val="24"/>
        </w:rPr>
        <w:t>–8</w:t>
      </w:r>
      <w:r w:rsidRPr="00730C38">
        <w:rPr>
          <w:rFonts w:ascii="Times New Roman" w:hAnsi="Times New Roman"/>
          <w:sz w:val="24"/>
          <w:vertAlign w:val="superscript"/>
        </w:rPr>
        <w:t>6</w:t>
      </w:r>
      <w:r>
        <w:rPr>
          <w:rFonts w:ascii="Times New Roman" w:hAnsi="Times New Roman"/>
          <w:sz w:val="24"/>
          <w:vertAlign w:val="superscript"/>
        </w:rPr>
        <w:t xml:space="preserve"> </w:t>
      </w:r>
      <w:r>
        <w:rPr>
          <w:rFonts w:ascii="Times New Roman" w:hAnsi="Times New Roman"/>
          <w:sz w:val="24"/>
        </w:rPr>
        <w:t xml:space="preserve">tunnistatakse </w:t>
      </w:r>
      <w:r w:rsidR="00EB7DBB">
        <w:rPr>
          <w:rFonts w:ascii="Times New Roman" w:hAnsi="Times New Roman"/>
          <w:sz w:val="24"/>
        </w:rPr>
        <w:t xml:space="preserve">kehtetuks, </w:t>
      </w:r>
      <w:del w:id="310" w:author="Aili Sandre" w:date="2024-09-18T14:17:00Z">
        <w:r w:rsidR="00EB7DBB">
          <w:rPr>
            <w:rFonts w:ascii="Times New Roman" w:hAnsi="Times New Roman"/>
            <w:sz w:val="24"/>
          </w:rPr>
          <w:delText>kuivõrd</w:delText>
        </w:r>
      </w:del>
      <w:ins w:id="311" w:author="Aili Sandre" w:date="2024-09-18T14:17:00Z">
        <w:r w:rsidR="00EB7DBB">
          <w:rPr>
            <w:rFonts w:ascii="Times New Roman" w:hAnsi="Times New Roman"/>
            <w:sz w:val="24"/>
          </w:rPr>
          <w:t>ku</w:t>
        </w:r>
      </w:ins>
      <w:ins w:id="312" w:author="Aili Sandre" w:date="2024-09-18T13:16:00Z">
        <w:r w:rsidR="009609F8">
          <w:rPr>
            <w:rFonts w:ascii="Times New Roman" w:hAnsi="Times New Roman"/>
            <w:sz w:val="24"/>
          </w:rPr>
          <w:t>na</w:t>
        </w:r>
      </w:ins>
      <w:del w:id="313" w:author="Aili Sandre" w:date="2024-09-18T13:16:00Z">
        <w:r w:rsidR="00EB7DBB" w:rsidDel="009609F8">
          <w:rPr>
            <w:rFonts w:ascii="Times New Roman" w:hAnsi="Times New Roman"/>
            <w:sz w:val="24"/>
          </w:rPr>
          <w:delText>ivõrd</w:delText>
        </w:r>
      </w:del>
      <w:r w:rsidR="00EB7DBB">
        <w:rPr>
          <w:rFonts w:ascii="Times New Roman" w:hAnsi="Times New Roman"/>
          <w:sz w:val="24"/>
        </w:rPr>
        <w:t xml:space="preserve"> </w:t>
      </w:r>
      <w:r w:rsidR="00B21485">
        <w:rPr>
          <w:rFonts w:ascii="Times New Roman" w:hAnsi="Times New Roman"/>
          <w:sz w:val="24"/>
        </w:rPr>
        <w:t xml:space="preserve">õiguskantslerile esitatavaid nõudeid, </w:t>
      </w:r>
      <w:r w:rsidR="00171A08">
        <w:rPr>
          <w:rFonts w:ascii="Times New Roman" w:hAnsi="Times New Roman"/>
          <w:sz w:val="24"/>
        </w:rPr>
        <w:t>tema ametisse nimetamist ja ametiaja lõppu</w:t>
      </w:r>
      <w:r w:rsidR="00AF5B41">
        <w:rPr>
          <w:rFonts w:ascii="Times New Roman" w:hAnsi="Times New Roman"/>
          <w:sz w:val="24"/>
        </w:rPr>
        <w:t>, töötingimusi ning kantseleid reguleerib ÕKS (vt eelkõige ÕKS §-d 5</w:t>
      </w:r>
      <w:r w:rsidR="0074368E">
        <w:rPr>
          <w:rFonts w:ascii="Times New Roman" w:hAnsi="Times New Roman"/>
          <w:sz w:val="24"/>
        </w:rPr>
        <w:t>–</w:t>
      </w:r>
      <w:r w:rsidR="00AF5B41">
        <w:rPr>
          <w:rFonts w:ascii="Times New Roman" w:hAnsi="Times New Roman"/>
          <w:sz w:val="24"/>
        </w:rPr>
        <w:t xml:space="preserve">6, 8, </w:t>
      </w:r>
      <w:r w:rsidR="006B0D64">
        <w:rPr>
          <w:rFonts w:ascii="Times New Roman" w:hAnsi="Times New Roman"/>
          <w:sz w:val="24"/>
        </w:rPr>
        <w:t>36</w:t>
      </w:r>
      <w:r w:rsidR="0074368E">
        <w:rPr>
          <w:rFonts w:ascii="Times New Roman" w:hAnsi="Times New Roman"/>
          <w:sz w:val="24"/>
        </w:rPr>
        <w:t>–</w:t>
      </w:r>
      <w:r w:rsidR="006B0D64">
        <w:rPr>
          <w:rFonts w:ascii="Times New Roman" w:hAnsi="Times New Roman"/>
          <w:sz w:val="24"/>
        </w:rPr>
        <w:t>37</w:t>
      </w:r>
      <w:r w:rsidR="0074368E">
        <w:rPr>
          <w:rFonts w:ascii="Times New Roman" w:hAnsi="Times New Roman"/>
          <w:sz w:val="24"/>
        </w:rPr>
        <w:t xml:space="preserve"> ja</w:t>
      </w:r>
      <w:r w:rsidR="002742DB">
        <w:rPr>
          <w:rFonts w:ascii="Times New Roman" w:hAnsi="Times New Roman"/>
          <w:sz w:val="24"/>
        </w:rPr>
        <w:t xml:space="preserve"> 38</w:t>
      </w:r>
      <w:r w:rsidR="006B0D64">
        <w:rPr>
          <w:rFonts w:ascii="Times New Roman" w:hAnsi="Times New Roman"/>
          <w:sz w:val="24"/>
        </w:rPr>
        <w:t>).</w:t>
      </w:r>
      <w:r w:rsidR="000F48A1">
        <w:rPr>
          <w:rFonts w:ascii="Times New Roman" w:hAnsi="Times New Roman"/>
          <w:sz w:val="24"/>
        </w:rPr>
        <w:t xml:space="preserve"> </w:t>
      </w:r>
      <w:r w:rsidR="009E0A06">
        <w:rPr>
          <w:rFonts w:ascii="Times New Roman" w:hAnsi="Times New Roman"/>
          <w:sz w:val="24"/>
        </w:rPr>
        <w:t xml:space="preserve">Näiteks ei </w:t>
      </w:r>
      <w:r w:rsidR="00A93EF4">
        <w:rPr>
          <w:rFonts w:ascii="Times New Roman" w:hAnsi="Times New Roman"/>
          <w:sz w:val="24"/>
        </w:rPr>
        <w:t xml:space="preserve">lepi riikliku lepitaja kandidaadis edaspidi kokku tööandjate ja ametiühingute keskliidud, vaid </w:t>
      </w:r>
      <w:del w:id="314" w:author="Aili Sandre" w:date="2024-09-18T14:17:00Z">
        <w:r w:rsidR="00606875">
          <w:rPr>
            <w:rFonts w:ascii="Times New Roman" w:hAnsi="Times New Roman"/>
            <w:sz w:val="24"/>
          </w:rPr>
          <w:delText>õiguskantsler nimetatakse</w:delText>
        </w:r>
      </w:del>
      <w:ins w:id="315" w:author="Aili Sandre" w:date="2024-09-18T14:17:00Z">
        <w:r w:rsidR="00606875">
          <w:rPr>
            <w:rFonts w:ascii="Times New Roman" w:hAnsi="Times New Roman"/>
            <w:sz w:val="24"/>
          </w:rPr>
          <w:t>õiguskantsler</w:t>
        </w:r>
      </w:ins>
      <w:ins w:id="316" w:author="Aili Sandre" w:date="2024-09-18T13:17:00Z">
        <w:r w:rsidR="009609F8">
          <w:rPr>
            <w:rFonts w:ascii="Times New Roman" w:hAnsi="Times New Roman"/>
            <w:sz w:val="24"/>
          </w:rPr>
          <w:t>i</w:t>
        </w:r>
      </w:ins>
      <w:ins w:id="317" w:author="Aili Sandre" w:date="2024-09-18T14:17:00Z">
        <w:r w:rsidR="00606875">
          <w:rPr>
            <w:rFonts w:ascii="Times New Roman" w:hAnsi="Times New Roman"/>
            <w:sz w:val="24"/>
          </w:rPr>
          <w:t xml:space="preserve"> nimeta</w:t>
        </w:r>
      </w:ins>
      <w:ins w:id="318" w:author="Aili Sandre" w:date="2024-09-18T13:17:00Z">
        <w:r w:rsidR="009609F8">
          <w:rPr>
            <w:rFonts w:ascii="Times New Roman" w:hAnsi="Times New Roman"/>
            <w:sz w:val="24"/>
          </w:rPr>
          <w:t>b</w:t>
        </w:r>
      </w:ins>
      <w:del w:id="319" w:author="Aili Sandre" w:date="2024-09-18T13:17:00Z">
        <w:r w:rsidR="00606875" w:rsidDel="009609F8">
          <w:rPr>
            <w:rFonts w:ascii="Times New Roman" w:hAnsi="Times New Roman"/>
            <w:sz w:val="24"/>
          </w:rPr>
          <w:delText>takse</w:delText>
        </w:r>
      </w:del>
      <w:r w:rsidR="00606875">
        <w:rPr>
          <w:rFonts w:ascii="Times New Roman" w:hAnsi="Times New Roman"/>
          <w:sz w:val="24"/>
        </w:rPr>
        <w:t xml:space="preserve"> ametisse </w:t>
      </w:r>
      <w:r w:rsidR="005B51C4">
        <w:rPr>
          <w:rFonts w:ascii="Times New Roman" w:hAnsi="Times New Roman"/>
          <w:sz w:val="24"/>
        </w:rPr>
        <w:t>Vab</w:t>
      </w:r>
      <w:r w:rsidR="002A2F9C">
        <w:rPr>
          <w:rFonts w:ascii="Times New Roman" w:hAnsi="Times New Roman"/>
          <w:sz w:val="24"/>
        </w:rPr>
        <w:t>a</w:t>
      </w:r>
      <w:r w:rsidR="005B51C4">
        <w:rPr>
          <w:rFonts w:ascii="Times New Roman" w:hAnsi="Times New Roman"/>
          <w:sz w:val="24"/>
        </w:rPr>
        <w:t>riigi Presidendi ettepanekul Riigikogu</w:t>
      </w:r>
      <w:del w:id="320" w:author="Aili Sandre" w:date="2024-09-18T13:17:00Z">
        <w:r w:rsidR="005B51C4" w:rsidDel="009609F8">
          <w:rPr>
            <w:rFonts w:ascii="Times New Roman" w:hAnsi="Times New Roman"/>
            <w:sz w:val="24"/>
          </w:rPr>
          <w:delText xml:space="preserve"> poolt</w:delText>
        </w:r>
      </w:del>
      <w:r w:rsidR="005B51C4">
        <w:rPr>
          <w:rFonts w:ascii="Times New Roman" w:hAnsi="Times New Roman"/>
          <w:sz w:val="24"/>
        </w:rPr>
        <w:t xml:space="preserve">. </w:t>
      </w:r>
      <w:del w:id="321" w:author="Aili Sandre" w:date="2024-09-18T13:17:00Z">
        <w:r w:rsidR="002A2F9C" w:rsidDel="009609F8">
          <w:rPr>
            <w:rFonts w:ascii="Times New Roman" w:hAnsi="Times New Roman"/>
            <w:sz w:val="24"/>
          </w:rPr>
          <w:delText xml:space="preserve">Näiteks </w:delText>
        </w:r>
      </w:del>
      <w:ins w:id="322" w:author="Aili Sandre" w:date="2024-09-18T13:17:00Z">
        <w:r w:rsidR="009609F8">
          <w:rPr>
            <w:rFonts w:ascii="Times New Roman" w:hAnsi="Times New Roman"/>
            <w:sz w:val="24"/>
          </w:rPr>
          <w:t>K</w:t>
        </w:r>
      </w:ins>
      <w:del w:id="323" w:author="Aili Sandre" w:date="2024-09-18T13:17:00Z">
        <w:r w:rsidR="002A2F9C" w:rsidDel="009609F8">
          <w:rPr>
            <w:rFonts w:ascii="Times New Roman" w:hAnsi="Times New Roman"/>
            <w:sz w:val="24"/>
          </w:rPr>
          <w:delText>k</w:delText>
        </w:r>
      </w:del>
      <w:r w:rsidR="002A2F9C">
        <w:rPr>
          <w:rFonts w:ascii="Times New Roman" w:hAnsi="Times New Roman"/>
          <w:sz w:val="24"/>
        </w:rPr>
        <w:t>ui seni nimetati riiklik lepitaja ametisse viieks aastaks, siis õiguskantsleri ametiaeg on seitse aastat.</w:t>
      </w:r>
      <w:del w:id="324" w:author="Aili Sandre" w:date="2024-09-18T13:17:00Z">
        <w:r w:rsidR="002A2F9C" w:rsidDel="009609F8">
          <w:rPr>
            <w:rFonts w:ascii="Times New Roman" w:hAnsi="Times New Roman"/>
            <w:sz w:val="24"/>
          </w:rPr>
          <w:delText xml:space="preserve"> </w:delText>
        </w:r>
      </w:del>
    </w:p>
    <w:p w14:paraId="039818AA" w14:textId="77777777" w:rsidR="002A2F9C" w:rsidRDefault="002A2F9C" w:rsidP="00E96711">
      <w:pPr>
        <w:rPr>
          <w:rFonts w:ascii="Times New Roman" w:hAnsi="Times New Roman"/>
          <w:sz w:val="24"/>
        </w:rPr>
      </w:pPr>
    </w:p>
    <w:p w14:paraId="1E8396DC" w14:textId="7C1C5A41" w:rsidR="00C244C0" w:rsidRPr="00730C38" w:rsidRDefault="000F48A1" w:rsidP="00E96711">
      <w:pPr>
        <w:rPr>
          <w:rFonts w:ascii="Times New Roman" w:hAnsi="Times New Roman"/>
          <w:sz w:val="24"/>
        </w:rPr>
      </w:pPr>
      <w:r>
        <w:rPr>
          <w:rFonts w:ascii="Times New Roman" w:hAnsi="Times New Roman"/>
          <w:sz w:val="24"/>
        </w:rPr>
        <w:t xml:space="preserve">KTTLS § 10 lõige 2 tunnistatakse kehtetuks, </w:t>
      </w:r>
      <w:del w:id="325" w:author="Aili Sandre" w:date="2024-09-18T14:17:00Z">
        <w:r>
          <w:rPr>
            <w:rFonts w:ascii="Times New Roman" w:hAnsi="Times New Roman"/>
            <w:sz w:val="24"/>
          </w:rPr>
          <w:delText>kuivõrd</w:delText>
        </w:r>
      </w:del>
      <w:ins w:id="326" w:author="Aili Sandre" w:date="2024-09-18T14:17:00Z">
        <w:r>
          <w:rPr>
            <w:rFonts w:ascii="Times New Roman" w:hAnsi="Times New Roman"/>
            <w:sz w:val="24"/>
          </w:rPr>
          <w:t>ku</w:t>
        </w:r>
      </w:ins>
      <w:ins w:id="327" w:author="Aili Sandre" w:date="2024-09-18T13:17:00Z">
        <w:r w:rsidR="009609F8">
          <w:rPr>
            <w:rFonts w:ascii="Times New Roman" w:hAnsi="Times New Roman"/>
            <w:sz w:val="24"/>
          </w:rPr>
          <w:t>na</w:t>
        </w:r>
      </w:ins>
      <w:del w:id="328" w:author="Aili Sandre" w:date="2024-09-18T13:17:00Z">
        <w:r w:rsidDel="009609F8">
          <w:rPr>
            <w:rFonts w:ascii="Times New Roman" w:hAnsi="Times New Roman"/>
            <w:sz w:val="24"/>
          </w:rPr>
          <w:delText>i</w:delText>
        </w:r>
      </w:del>
      <w:del w:id="329" w:author="Aili Sandre" w:date="2024-09-18T13:18:00Z">
        <w:r w:rsidDel="009609F8">
          <w:rPr>
            <w:rFonts w:ascii="Times New Roman" w:hAnsi="Times New Roman"/>
            <w:sz w:val="24"/>
          </w:rPr>
          <w:delText>võrd</w:delText>
        </w:r>
      </w:del>
      <w:r w:rsidR="005757F3">
        <w:rPr>
          <w:rFonts w:ascii="Times New Roman" w:hAnsi="Times New Roman"/>
          <w:sz w:val="24"/>
        </w:rPr>
        <w:t xml:space="preserve"> õiguskantsler võib</w:t>
      </w:r>
      <w:r>
        <w:rPr>
          <w:rFonts w:ascii="Times New Roman" w:hAnsi="Times New Roman"/>
          <w:sz w:val="24"/>
        </w:rPr>
        <w:t xml:space="preserve"> </w:t>
      </w:r>
      <w:r w:rsidR="00235769">
        <w:rPr>
          <w:rFonts w:ascii="Times New Roman" w:hAnsi="Times New Roman"/>
          <w:sz w:val="24"/>
        </w:rPr>
        <w:t xml:space="preserve">lepitusprotsessi nii või teisiti </w:t>
      </w:r>
      <w:r w:rsidR="005757F3">
        <w:rPr>
          <w:rFonts w:ascii="Times New Roman" w:hAnsi="Times New Roman"/>
          <w:sz w:val="24"/>
        </w:rPr>
        <w:t>kaasata asjakohaseid eksperte või ametiisikuid, kui selleks vajadus tekib.</w:t>
      </w:r>
      <w:r w:rsidR="00C244C0">
        <w:rPr>
          <w:rFonts w:ascii="Times New Roman" w:hAnsi="Times New Roman"/>
          <w:sz w:val="24"/>
        </w:rPr>
        <w:t xml:space="preserve"> Töötüli lahendamisse kaasatud ekspertidele, ametiisikutele jt</w:t>
      </w:r>
      <w:del w:id="330" w:author="Aili Sandre" w:date="2024-09-18T13:18:00Z">
        <w:r w:rsidR="00C244C0" w:rsidDel="009609F8">
          <w:rPr>
            <w:rFonts w:ascii="Times New Roman" w:hAnsi="Times New Roman"/>
            <w:sz w:val="24"/>
          </w:rPr>
          <w:delText>-le</w:delText>
        </w:r>
      </w:del>
      <w:r w:rsidR="00C244C0">
        <w:rPr>
          <w:rFonts w:ascii="Times New Roman" w:hAnsi="Times New Roman"/>
          <w:sz w:val="24"/>
        </w:rPr>
        <w:t xml:space="preserve"> kehtib sel juhul KTTLS § 11 lõikest 5 tulene</w:t>
      </w:r>
      <w:r w:rsidR="00B43DC9">
        <w:rPr>
          <w:rFonts w:ascii="Times New Roman" w:hAnsi="Times New Roman"/>
          <w:sz w:val="24"/>
        </w:rPr>
        <w:t>v</w:t>
      </w:r>
      <w:r w:rsidR="00C244C0">
        <w:rPr>
          <w:rFonts w:ascii="Times New Roman" w:hAnsi="Times New Roman"/>
          <w:sz w:val="24"/>
        </w:rPr>
        <w:t xml:space="preserve"> kohustus hoida neile lepitustoimingute käigus teatavaks saanud tootmis-, äri- või ametisaladusi. KTTLS § </w:t>
      </w:r>
      <w:r w:rsidR="00955A66">
        <w:rPr>
          <w:rFonts w:ascii="Times New Roman" w:hAnsi="Times New Roman"/>
          <w:sz w:val="24"/>
        </w:rPr>
        <w:t xml:space="preserve">29 tunnistatakse kehtetuks, </w:t>
      </w:r>
      <w:del w:id="331" w:author="Aili Sandre" w:date="2024-09-18T14:17:00Z">
        <w:r w:rsidR="00955A66">
          <w:rPr>
            <w:rFonts w:ascii="Times New Roman" w:hAnsi="Times New Roman"/>
            <w:sz w:val="24"/>
          </w:rPr>
          <w:delText>kuivõrd</w:delText>
        </w:r>
      </w:del>
      <w:ins w:id="332" w:author="Aili Sandre" w:date="2024-09-18T14:17:00Z">
        <w:r w:rsidR="00955A66">
          <w:rPr>
            <w:rFonts w:ascii="Times New Roman" w:hAnsi="Times New Roman"/>
            <w:sz w:val="24"/>
          </w:rPr>
          <w:t>ku</w:t>
        </w:r>
      </w:ins>
      <w:ins w:id="333" w:author="Aili Sandre" w:date="2024-09-18T13:18:00Z">
        <w:r w:rsidR="009609F8">
          <w:rPr>
            <w:rFonts w:ascii="Times New Roman" w:hAnsi="Times New Roman"/>
            <w:sz w:val="24"/>
          </w:rPr>
          <w:t>na</w:t>
        </w:r>
      </w:ins>
      <w:del w:id="334" w:author="Aili Sandre" w:date="2024-09-18T13:18:00Z">
        <w:r w:rsidR="00955A66" w:rsidDel="009609F8">
          <w:rPr>
            <w:rFonts w:ascii="Times New Roman" w:hAnsi="Times New Roman"/>
            <w:sz w:val="24"/>
          </w:rPr>
          <w:delText>ivõrd</w:delText>
        </w:r>
      </w:del>
      <w:r w:rsidR="00955A66">
        <w:rPr>
          <w:rFonts w:ascii="Times New Roman" w:hAnsi="Times New Roman"/>
          <w:sz w:val="24"/>
        </w:rPr>
        <w:t xml:space="preserve"> </w:t>
      </w:r>
      <w:r w:rsidR="00D4684F">
        <w:rPr>
          <w:rFonts w:ascii="Times New Roman" w:hAnsi="Times New Roman"/>
          <w:sz w:val="24"/>
        </w:rPr>
        <w:t>tegemist on rakendussättega</w:t>
      </w:r>
      <w:r w:rsidR="00F010B5">
        <w:rPr>
          <w:rFonts w:ascii="Times New Roman" w:hAnsi="Times New Roman"/>
          <w:sz w:val="24"/>
        </w:rPr>
        <w:t xml:space="preserve"> aastast 2015</w:t>
      </w:r>
      <w:r w:rsidR="00D4684F">
        <w:rPr>
          <w:rFonts w:ascii="Times New Roman" w:hAnsi="Times New Roman"/>
          <w:sz w:val="24"/>
        </w:rPr>
        <w:t xml:space="preserve">, </w:t>
      </w:r>
      <w:r w:rsidR="00F010B5">
        <w:rPr>
          <w:rFonts w:ascii="Times New Roman" w:hAnsi="Times New Roman"/>
          <w:sz w:val="24"/>
        </w:rPr>
        <w:t xml:space="preserve">mida enam rakendada ei ole võimalik ning seetõttu </w:t>
      </w:r>
      <w:r w:rsidR="00BB62F3">
        <w:rPr>
          <w:rFonts w:ascii="Times New Roman" w:hAnsi="Times New Roman"/>
          <w:sz w:val="24"/>
        </w:rPr>
        <w:t xml:space="preserve">on säte muutunud </w:t>
      </w:r>
      <w:del w:id="335" w:author="Aili Sandre" w:date="2024-09-18T13:18:00Z">
        <w:r w:rsidR="00BB62F3" w:rsidDel="009609F8">
          <w:rPr>
            <w:rFonts w:ascii="Times New Roman" w:hAnsi="Times New Roman"/>
            <w:sz w:val="24"/>
          </w:rPr>
          <w:delText xml:space="preserve">tänaseks </w:delText>
        </w:r>
      </w:del>
      <w:r w:rsidR="00BB62F3">
        <w:rPr>
          <w:rFonts w:ascii="Times New Roman" w:hAnsi="Times New Roman"/>
          <w:sz w:val="24"/>
        </w:rPr>
        <w:t>sisutühjaks</w:t>
      </w:r>
      <w:r w:rsidR="00F010B5">
        <w:rPr>
          <w:rFonts w:ascii="Times New Roman" w:hAnsi="Times New Roman"/>
          <w:sz w:val="24"/>
        </w:rPr>
        <w:t>.</w:t>
      </w:r>
    </w:p>
    <w:p w14:paraId="47E7DDAC" w14:textId="77777777" w:rsidR="004C59F8" w:rsidRDefault="004C59F8" w:rsidP="00E96711">
      <w:pPr>
        <w:rPr>
          <w:rFonts w:ascii="Times New Roman" w:hAnsi="Times New Roman"/>
          <w:b/>
          <w:bCs/>
          <w:sz w:val="24"/>
        </w:rPr>
      </w:pPr>
    </w:p>
    <w:p w14:paraId="64E2F703" w14:textId="4476FBA0" w:rsidR="00C3479C" w:rsidRDefault="004C59F8" w:rsidP="00E96711">
      <w:pPr>
        <w:rPr>
          <w:rFonts w:ascii="Times New Roman" w:hAnsi="Times New Roman"/>
          <w:sz w:val="24"/>
        </w:rPr>
      </w:pPr>
      <w:r w:rsidRPr="004C59F8">
        <w:rPr>
          <w:rFonts w:ascii="Times New Roman" w:hAnsi="Times New Roman"/>
          <w:b/>
          <w:bCs/>
          <w:sz w:val="24"/>
        </w:rPr>
        <w:t xml:space="preserve">Eelnõu § 1 punktiga </w:t>
      </w:r>
      <w:r w:rsidR="00ED0CE9">
        <w:rPr>
          <w:rFonts w:ascii="Times New Roman" w:hAnsi="Times New Roman"/>
          <w:b/>
          <w:bCs/>
          <w:sz w:val="24"/>
        </w:rPr>
        <w:t>3</w:t>
      </w:r>
      <w:r w:rsidR="005214A4">
        <w:rPr>
          <w:rFonts w:ascii="Times New Roman" w:hAnsi="Times New Roman"/>
          <w:b/>
          <w:bCs/>
          <w:sz w:val="24"/>
        </w:rPr>
        <w:t xml:space="preserve"> </w:t>
      </w:r>
      <w:r w:rsidR="00C3479C">
        <w:rPr>
          <w:rFonts w:ascii="Times New Roman" w:hAnsi="Times New Roman"/>
          <w:sz w:val="24"/>
        </w:rPr>
        <w:t>muudetakse</w:t>
      </w:r>
      <w:r w:rsidR="009812BD">
        <w:rPr>
          <w:rFonts w:ascii="Times New Roman" w:hAnsi="Times New Roman"/>
          <w:sz w:val="24"/>
        </w:rPr>
        <w:t xml:space="preserve"> KTTLS §</w:t>
      </w:r>
      <w:del w:id="336" w:author="Aili Sandre" w:date="2024-09-18T13:18:00Z">
        <w:r w:rsidR="00D760D6" w:rsidDel="009609F8">
          <w:rPr>
            <w:rFonts w:ascii="Times New Roman" w:hAnsi="Times New Roman"/>
            <w:sz w:val="24"/>
          </w:rPr>
          <w:delText>-i</w:delText>
        </w:r>
      </w:del>
      <w:r w:rsidR="00D760D6">
        <w:rPr>
          <w:rFonts w:ascii="Times New Roman" w:hAnsi="Times New Roman"/>
          <w:sz w:val="24"/>
        </w:rPr>
        <w:t xml:space="preserve"> 11. Täiendused on tingitud asjaolust, et </w:t>
      </w:r>
      <w:r w:rsidR="00D760D6" w:rsidRPr="009D12CF">
        <w:rPr>
          <w:rFonts w:ascii="Times New Roman" w:hAnsi="Times New Roman"/>
          <w:sz w:val="24"/>
        </w:rPr>
        <w:t xml:space="preserve">Vabariigi Valitsuse 30. novembri 1993. a määrus nr 372 „„Riikliku lepitaja põhimääruse“ kinnitamine“ </w:t>
      </w:r>
      <w:r w:rsidR="00D760D6">
        <w:rPr>
          <w:rFonts w:ascii="Times New Roman" w:hAnsi="Times New Roman"/>
          <w:sz w:val="24"/>
        </w:rPr>
        <w:t xml:space="preserve">tunnistatakse </w:t>
      </w:r>
      <w:r w:rsidR="00D760D6" w:rsidRPr="009D12CF">
        <w:rPr>
          <w:rFonts w:ascii="Times New Roman" w:hAnsi="Times New Roman"/>
          <w:sz w:val="24"/>
        </w:rPr>
        <w:t>kehtetuks</w:t>
      </w:r>
      <w:r w:rsidR="00D760D6">
        <w:rPr>
          <w:rFonts w:ascii="Times New Roman" w:hAnsi="Times New Roman"/>
          <w:sz w:val="24"/>
        </w:rPr>
        <w:t>.</w:t>
      </w:r>
      <w:del w:id="337" w:author="Aili Sandre" w:date="2024-09-18T13:18:00Z">
        <w:r w:rsidR="00D760D6" w:rsidDel="009609F8">
          <w:rPr>
            <w:rFonts w:ascii="Times New Roman" w:hAnsi="Times New Roman"/>
            <w:sz w:val="24"/>
          </w:rPr>
          <w:delText xml:space="preserve"> </w:delText>
        </w:r>
      </w:del>
    </w:p>
    <w:p w14:paraId="7C45B44E" w14:textId="77777777" w:rsidR="00C3479C" w:rsidRDefault="00C3479C" w:rsidP="00E96711">
      <w:pPr>
        <w:rPr>
          <w:rFonts w:ascii="Times New Roman" w:hAnsi="Times New Roman"/>
          <w:sz w:val="24"/>
        </w:rPr>
      </w:pPr>
    </w:p>
    <w:p w14:paraId="457ED5E9" w14:textId="541251E6" w:rsidR="00607A72" w:rsidRDefault="00D760D6" w:rsidP="00E96711">
      <w:pPr>
        <w:rPr>
          <w:rFonts w:ascii="Times New Roman" w:hAnsi="Times New Roman"/>
          <w:sz w:val="24"/>
        </w:rPr>
      </w:pPr>
      <w:r>
        <w:rPr>
          <w:rFonts w:ascii="Times New Roman" w:hAnsi="Times New Roman"/>
          <w:sz w:val="24"/>
        </w:rPr>
        <w:t xml:space="preserve">Valdav osa riikliku lepitaja </w:t>
      </w:r>
      <w:del w:id="338" w:author="Aili Sandre" w:date="2024-09-18T14:17:00Z">
        <w:r>
          <w:rPr>
            <w:rFonts w:ascii="Times New Roman" w:hAnsi="Times New Roman"/>
            <w:sz w:val="24"/>
          </w:rPr>
          <w:delText>põhimääruse</w:delText>
        </w:r>
      </w:del>
      <w:ins w:id="339" w:author="Aili Sandre" w:date="2024-09-18T14:17:00Z">
        <w:r>
          <w:rPr>
            <w:rFonts w:ascii="Times New Roman" w:hAnsi="Times New Roman"/>
            <w:sz w:val="24"/>
          </w:rPr>
          <w:t>põhimääruse</w:t>
        </w:r>
      </w:ins>
      <w:ins w:id="340" w:author="Aili Sandre" w:date="2024-09-18T13:19:00Z">
        <w:r w:rsidR="009609F8">
          <w:rPr>
            <w:rFonts w:ascii="Times New Roman" w:hAnsi="Times New Roman"/>
            <w:sz w:val="24"/>
          </w:rPr>
          <w:t>s sätestatust</w:t>
        </w:r>
      </w:ins>
      <w:del w:id="341" w:author="Aili Sandre" w:date="2024-09-18T13:19:00Z">
        <w:r w:rsidDel="009609F8">
          <w:rPr>
            <w:rFonts w:ascii="Times New Roman" w:hAnsi="Times New Roman"/>
            <w:sz w:val="24"/>
          </w:rPr>
          <w:delText xml:space="preserve"> </w:delText>
        </w:r>
        <w:r w:rsidR="008F0B57" w:rsidDel="009609F8">
          <w:rPr>
            <w:rFonts w:ascii="Times New Roman" w:hAnsi="Times New Roman"/>
            <w:sz w:val="24"/>
          </w:rPr>
          <w:delText>regulatsioonist</w:delText>
        </w:r>
      </w:del>
      <w:r w:rsidR="008F0B57">
        <w:rPr>
          <w:rFonts w:ascii="Times New Roman" w:hAnsi="Times New Roman"/>
          <w:sz w:val="24"/>
        </w:rPr>
        <w:t xml:space="preserve"> on seaduse</w:t>
      </w:r>
      <w:r w:rsidR="00C3479C">
        <w:rPr>
          <w:rFonts w:ascii="Times New Roman" w:hAnsi="Times New Roman"/>
          <w:sz w:val="24"/>
        </w:rPr>
        <w:t xml:space="preserve">s </w:t>
      </w:r>
      <w:r w:rsidR="006B16C3">
        <w:rPr>
          <w:rFonts w:ascii="Times New Roman" w:hAnsi="Times New Roman"/>
          <w:sz w:val="24"/>
        </w:rPr>
        <w:t>olemas</w:t>
      </w:r>
      <w:r w:rsidR="004D63D4">
        <w:rPr>
          <w:rFonts w:ascii="Times New Roman" w:hAnsi="Times New Roman"/>
          <w:sz w:val="24"/>
        </w:rPr>
        <w:t xml:space="preserve"> või on ebamõistlik sätestada seaduse tasandil </w:t>
      </w:r>
      <w:del w:id="342" w:author="Aili Sandre" w:date="2024-09-18T13:19:00Z">
        <w:r w:rsidR="007E5E70" w:rsidDel="009609F8">
          <w:rPr>
            <w:rFonts w:ascii="Times New Roman" w:hAnsi="Times New Roman"/>
            <w:sz w:val="24"/>
          </w:rPr>
          <w:delText>liialt</w:delText>
        </w:r>
        <w:r w:rsidR="004D63D4" w:rsidDel="009609F8">
          <w:rPr>
            <w:rFonts w:ascii="Times New Roman" w:hAnsi="Times New Roman"/>
            <w:sz w:val="24"/>
          </w:rPr>
          <w:delText xml:space="preserve"> detailset </w:delText>
        </w:r>
      </w:del>
      <w:del w:id="343" w:author="Aili Sandre" w:date="2024-09-18T14:17:00Z">
        <w:r w:rsidR="00E7594E">
          <w:rPr>
            <w:rFonts w:ascii="Times New Roman" w:hAnsi="Times New Roman"/>
            <w:sz w:val="24"/>
          </w:rPr>
          <w:delText xml:space="preserve">lepitusmenetluse </w:delText>
        </w:r>
      </w:del>
      <w:ins w:id="344" w:author="Aili Sandre" w:date="2024-09-18T14:17:00Z">
        <w:r w:rsidR="00E7594E">
          <w:rPr>
            <w:rFonts w:ascii="Times New Roman" w:hAnsi="Times New Roman"/>
            <w:sz w:val="24"/>
          </w:rPr>
          <w:t>lepitusmenetlus</w:t>
        </w:r>
      </w:ins>
      <w:ins w:id="345" w:author="Aili Sandre" w:date="2024-09-18T13:19:00Z">
        <w:r w:rsidR="009609F8">
          <w:rPr>
            <w:rFonts w:ascii="Times New Roman" w:hAnsi="Times New Roman"/>
            <w:sz w:val="24"/>
          </w:rPr>
          <w:t>t</w:t>
        </w:r>
      </w:ins>
      <w:del w:id="346" w:author="Aili Sandre" w:date="2024-09-18T13:19:00Z">
        <w:r w:rsidR="00E7594E" w:rsidDel="009609F8">
          <w:rPr>
            <w:rFonts w:ascii="Times New Roman" w:hAnsi="Times New Roman"/>
            <w:sz w:val="24"/>
          </w:rPr>
          <w:delText>e</w:delText>
        </w:r>
      </w:del>
      <w:ins w:id="347" w:author="Aili Sandre" w:date="2024-09-18T14:17:00Z">
        <w:r w:rsidR="00E7594E">
          <w:rPr>
            <w:rFonts w:ascii="Times New Roman" w:hAnsi="Times New Roman"/>
            <w:sz w:val="24"/>
          </w:rPr>
          <w:t xml:space="preserve"> </w:t>
        </w:r>
      </w:ins>
      <w:ins w:id="348" w:author="Aili Sandre" w:date="2024-09-18T13:19:00Z">
        <w:r w:rsidR="009609F8">
          <w:rPr>
            <w:rFonts w:ascii="Times New Roman" w:hAnsi="Times New Roman"/>
            <w:sz w:val="24"/>
          </w:rPr>
          <w:t>liialt detailselt.</w:t>
        </w:r>
      </w:ins>
      <w:del w:id="349" w:author="Aili Sandre" w:date="2024-09-18T13:19:00Z">
        <w:r w:rsidR="004D63D4" w:rsidDel="009609F8">
          <w:rPr>
            <w:rFonts w:ascii="Times New Roman" w:hAnsi="Times New Roman"/>
            <w:sz w:val="24"/>
          </w:rPr>
          <w:delText>regulatsiooni</w:delText>
        </w:r>
      </w:del>
      <w:r w:rsidR="00EC31BF">
        <w:rPr>
          <w:rFonts w:ascii="Times New Roman" w:hAnsi="Times New Roman"/>
          <w:sz w:val="24"/>
        </w:rPr>
        <w:t xml:space="preserve"> </w:t>
      </w:r>
      <w:r w:rsidR="003B3A2E">
        <w:rPr>
          <w:rFonts w:ascii="Times New Roman" w:hAnsi="Times New Roman"/>
          <w:sz w:val="24"/>
        </w:rPr>
        <w:t xml:space="preserve">Näiteks </w:t>
      </w:r>
      <w:r w:rsidR="00F91F45">
        <w:rPr>
          <w:rFonts w:ascii="Times New Roman" w:hAnsi="Times New Roman"/>
          <w:sz w:val="24"/>
        </w:rPr>
        <w:t>reguleerib seadus</w:t>
      </w:r>
      <w:r w:rsidR="003B3A2E">
        <w:rPr>
          <w:rFonts w:ascii="Times New Roman" w:hAnsi="Times New Roman"/>
          <w:sz w:val="24"/>
        </w:rPr>
        <w:t xml:space="preserve"> riikliku lepitaja põhimääruse punkte </w:t>
      </w:r>
      <w:r w:rsidR="00660C98">
        <w:rPr>
          <w:rFonts w:ascii="Times New Roman" w:hAnsi="Times New Roman"/>
          <w:sz w:val="24"/>
        </w:rPr>
        <w:t>1</w:t>
      </w:r>
      <w:r w:rsidR="00186B3B">
        <w:rPr>
          <w:rFonts w:ascii="Times New Roman" w:hAnsi="Times New Roman"/>
          <w:sz w:val="24"/>
        </w:rPr>
        <w:t xml:space="preserve"> (vt KTTLS</w:t>
      </w:r>
      <w:r w:rsidR="00E91682">
        <w:rPr>
          <w:rFonts w:ascii="Times New Roman" w:hAnsi="Times New Roman"/>
          <w:sz w:val="24"/>
        </w:rPr>
        <w:t xml:space="preserve"> § 8</w:t>
      </w:r>
      <w:r w:rsidR="00B55B91">
        <w:rPr>
          <w:rFonts w:ascii="Times New Roman" w:hAnsi="Times New Roman"/>
          <w:sz w:val="24"/>
        </w:rPr>
        <w:t xml:space="preserve"> lg 1, ÕKS </w:t>
      </w:r>
      <w:r w:rsidR="000F694E">
        <w:rPr>
          <w:rFonts w:ascii="Times New Roman" w:hAnsi="Times New Roman"/>
          <w:sz w:val="24"/>
        </w:rPr>
        <w:t>§ 1 lg 1 ja § 7 lg 1</w:t>
      </w:r>
      <w:r w:rsidR="00186B3B">
        <w:rPr>
          <w:rFonts w:ascii="Times New Roman" w:hAnsi="Times New Roman"/>
          <w:sz w:val="24"/>
        </w:rPr>
        <w:t>)</w:t>
      </w:r>
      <w:r w:rsidR="00676E47">
        <w:rPr>
          <w:rFonts w:ascii="Times New Roman" w:hAnsi="Times New Roman"/>
          <w:sz w:val="24"/>
        </w:rPr>
        <w:t>, 19</w:t>
      </w:r>
      <w:r w:rsidR="000F694E">
        <w:rPr>
          <w:rFonts w:ascii="Times New Roman" w:hAnsi="Times New Roman"/>
          <w:sz w:val="24"/>
        </w:rPr>
        <w:t xml:space="preserve"> (vt </w:t>
      </w:r>
      <w:r w:rsidR="00475CAD">
        <w:rPr>
          <w:rFonts w:ascii="Times New Roman" w:hAnsi="Times New Roman"/>
          <w:sz w:val="24"/>
        </w:rPr>
        <w:t>KTTLS § 11 lg 2)</w:t>
      </w:r>
      <w:r w:rsidR="00186B3B">
        <w:rPr>
          <w:rFonts w:ascii="Times New Roman" w:hAnsi="Times New Roman"/>
          <w:sz w:val="24"/>
        </w:rPr>
        <w:t>, 21</w:t>
      </w:r>
      <w:r w:rsidR="003B3A2E">
        <w:rPr>
          <w:rFonts w:ascii="Times New Roman" w:hAnsi="Times New Roman"/>
          <w:sz w:val="24"/>
        </w:rPr>
        <w:t xml:space="preserve"> </w:t>
      </w:r>
      <w:r w:rsidR="00475CAD">
        <w:rPr>
          <w:rFonts w:ascii="Times New Roman" w:hAnsi="Times New Roman"/>
          <w:sz w:val="24"/>
        </w:rPr>
        <w:t xml:space="preserve">(vt KTTLS § </w:t>
      </w:r>
      <w:r w:rsidR="00F10C4B">
        <w:rPr>
          <w:rFonts w:ascii="Times New Roman" w:hAnsi="Times New Roman"/>
          <w:sz w:val="24"/>
        </w:rPr>
        <w:t xml:space="preserve">11 </w:t>
      </w:r>
      <w:proofErr w:type="spellStart"/>
      <w:r w:rsidR="00F10C4B">
        <w:rPr>
          <w:rFonts w:ascii="Times New Roman" w:hAnsi="Times New Roman"/>
          <w:sz w:val="24"/>
        </w:rPr>
        <w:t>lg-d</w:t>
      </w:r>
      <w:proofErr w:type="spellEnd"/>
      <w:r w:rsidR="00F10C4B">
        <w:rPr>
          <w:rFonts w:ascii="Times New Roman" w:hAnsi="Times New Roman"/>
          <w:sz w:val="24"/>
        </w:rPr>
        <w:t xml:space="preserve"> 3 ja 4)</w:t>
      </w:r>
      <w:r w:rsidR="005D55B2">
        <w:rPr>
          <w:rFonts w:ascii="Times New Roman" w:hAnsi="Times New Roman"/>
          <w:sz w:val="24"/>
        </w:rPr>
        <w:t>, 31 (vt KTTLS § 11 lg 5)</w:t>
      </w:r>
      <w:r w:rsidR="00FA207A">
        <w:rPr>
          <w:rFonts w:ascii="Times New Roman" w:hAnsi="Times New Roman"/>
          <w:sz w:val="24"/>
        </w:rPr>
        <w:t>, 33 (vt KTTLS § 19 lg 1)</w:t>
      </w:r>
      <w:r w:rsidR="00EE6F2A">
        <w:rPr>
          <w:rFonts w:ascii="Times New Roman" w:hAnsi="Times New Roman"/>
          <w:sz w:val="24"/>
        </w:rPr>
        <w:t xml:space="preserve"> ja</w:t>
      </w:r>
      <w:r w:rsidR="00FA207A">
        <w:rPr>
          <w:rFonts w:ascii="Times New Roman" w:hAnsi="Times New Roman"/>
          <w:sz w:val="24"/>
        </w:rPr>
        <w:t xml:space="preserve"> 34 (vt KTTLS § </w:t>
      </w:r>
      <w:r w:rsidR="00F91F45">
        <w:rPr>
          <w:rFonts w:ascii="Times New Roman" w:hAnsi="Times New Roman"/>
          <w:sz w:val="24"/>
        </w:rPr>
        <w:t>21 lg 3)</w:t>
      </w:r>
      <w:r w:rsidR="006B16C3">
        <w:rPr>
          <w:rFonts w:ascii="Times New Roman" w:hAnsi="Times New Roman"/>
          <w:sz w:val="24"/>
        </w:rPr>
        <w:t xml:space="preserve">. </w:t>
      </w:r>
      <w:r w:rsidR="00EE6F2A">
        <w:rPr>
          <w:rFonts w:ascii="Times New Roman" w:hAnsi="Times New Roman"/>
          <w:sz w:val="24"/>
        </w:rPr>
        <w:t xml:space="preserve">Seejuures näib ebamõistlik </w:t>
      </w:r>
      <w:r w:rsidR="006F3394">
        <w:rPr>
          <w:rFonts w:ascii="Times New Roman" w:hAnsi="Times New Roman"/>
          <w:sz w:val="24"/>
        </w:rPr>
        <w:t xml:space="preserve">kehtestada seaduse tasandil </w:t>
      </w:r>
      <w:del w:id="350" w:author="Aili Sandre" w:date="2024-09-18T13:20:00Z">
        <w:r w:rsidR="006F3394" w:rsidDel="009609F8">
          <w:rPr>
            <w:rFonts w:ascii="Times New Roman" w:hAnsi="Times New Roman"/>
            <w:sz w:val="24"/>
          </w:rPr>
          <w:delText xml:space="preserve">teatud </w:delText>
        </w:r>
      </w:del>
      <w:ins w:id="351" w:author="Aili Sandre" w:date="2024-09-18T13:20:00Z">
        <w:r w:rsidR="009609F8">
          <w:rPr>
            <w:rFonts w:ascii="Times New Roman" w:hAnsi="Times New Roman"/>
            <w:sz w:val="24"/>
          </w:rPr>
          <w:t xml:space="preserve">mõningaid </w:t>
        </w:r>
      </w:ins>
      <w:r w:rsidR="006F3394">
        <w:rPr>
          <w:rFonts w:ascii="Times New Roman" w:hAnsi="Times New Roman"/>
          <w:sz w:val="24"/>
        </w:rPr>
        <w:t>põhimääruses sisalduvaid põhimõtteid</w:t>
      </w:r>
      <w:ins w:id="352" w:author="Aili Sandre" w:date="2024-09-18T13:20:00Z">
        <w:r w:rsidR="009609F8">
          <w:rPr>
            <w:rFonts w:ascii="Times New Roman" w:hAnsi="Times New Roman"/>
            <w:sz w:val="24"/>
          </w:rPr>
          <w:t>,</w:t>
        </w:r>
      </w:ins>
      <w:r w:rsidR="006F3394">
        <w:rPr>
          <w:rFonts w:ascii="Times New Roman" w:hAnsi="Times New Roman"/>
          <w:sz w:val="24"/>
        </w:rPr>
        <w:t xml:space="preserve"> nagu </w:t>
      </w:r>
      <w:del w:id="353" w:author="Aili Sandre" w:date="2024-09-18T13:20:00Z">
        <w:r w:rsidR="006F3394" w:rsidDel="009609F8">
          <w:rPr>
            <w:rFonts w:ascii="Times New Roman" w:hAnsi="Times New Roman"/>
            <w:sz w:val="24"/>
          </w:rPr>
          <w:delText xml:space="preserve">näiteks </w:delText>
        </w:r>
      </w:del>
      <w:r w:rsidR="004A1835">
        <w:rPr>
          <w:rFonts w:ascii="Times New Roman" w:hAnsi="Times New Roman"/>
          <w:sz w:val="24"/>
        </w:rPr>
        <w:t xml:space="preserve">põhimääruse punktis 30 toodud riikliku lepitaja kohustus pidama kinni </w:t>
      </w:r>
      <w:r w:rsidR="00607A72" w:rsidRPr="00607A72">
        <w:rPr>
          <w:rFonts w:ascii="Times New Roman" w:hAnsi="Times New Roman"/>
          <w:sz w:val="24"/>
        </w:rPr>
        <w:t xml:space="preserve">seaduste ja teiste </w:t>
      </w:r>
      <w:proofErr w:type="spellStart"/>
      <w:r w:rsidR="00607A72" w:rsidRPr="00607A72">
        <w:rPr>
          <w:rFonts w:ascii="Times New Roman" w:hAnsi="Times New Roman"/>
          <w:sz w:val="24"/>
        </w:rPr>
        <w:t>õigustloovate</w:t>
      </w:r>
      <w:proofErr w:type="spellEnd"/>
      <w:r w:rsidR="00607A72" w:rsidRPr="00607A72">
        <w:rPr>
          <w:rFonts w:ascii="Times New Roman" w:hAnsi="Times New Roman"/>
          <w:sz w:val="24"/>
        </w:rPr>
        <w:t xml:space="preserve"> aktidega ettenähtud ja menetluse käigus kokkulepitud tähtaegadest</w:t>
      </w:r>
      <w:r w:rsidR="00607A72">
        <w:rPr>
          <w:rFonts w:ascii="Times New Roman" w:hAnsi="Times New Roman"/>
          <w:sz w:val="24"/>
        </w:rPr>
        <w:t xml:space="preserve">, </w:t>
      </w:r>
      <w:ins w:id="354" w:author="Aili Sandre" w:date="2024-09-18T13:20:00Z">
        <w:r w:rsidR="009609F8">
          <w:rPr>
            <w:rFonts w:ascii="Times New Roman" w:hAnsi="Times New Roman"/>
            <w:sz w:val="24"/>
          </w:rPr>
          <w:t>sest</w:t>
        </w:r>
      </w:ins>
      <w:del w:id="355" w:author="Aili Sandre" w:date="2024-09-18T13:20:00Z">
        <w:r w:rsidR="00607A72" w:rsidDel="009609F8">
          <w:rPr>
            <w:rFonts w:ascii="Times New Roman" w:hAnsi="Times New Roman"/>
            <w:sz w:val="24"/>
          </w:rPr>
          <w:delText>kuivõrd</w:delText>
        </w:r>
      </w:del>
      <w:r w:rsidR="00607A72">
        <w:rPr>
          <w:rFonts w:ascii="Times New Roman" w:hAnsi="Times New Roman"/>
          <w:sz w:val="24"/>
        </w:rPr>
        <w:t xml:space="preserve"> </w:t>
      </w:r>
      <w:r w:rsidR="004F3085">
        <w:rPr>
          <w:rFonts w:ascii="Times New Roman" w:hAnsi="Times New Roman"/>
          <w:sz w:val="24"/>
        </w:rPr>
        <w:t>õiguskantsl</w:t>
      </w:r>
      <w:r w:rsidR="003B778B">
        <w:rPr>
          <w:rFonts w:ascii="Times New Roman" w:hAnsi="Times New Roman"/>
          <w:sz w:val="24"/>
        </w:rPr>
        <w:t xml:space="preserve">eril tuleb nii või teisiti </w:t>
      </w:r>
      <w:r w:rsidR="00874FCB">
        <w:rPr>
          <w:rFonts w:ascii="Times New Roman" w:hAnsi="Times New Roman"/>
          <w:sz w:val="24"/>
        </w:rPr>
        <w:t xml:space="preserve">oma tegevuses </w:t>
      </w:r>
      <w:r w:rsidR="003B778B">
        <w:rPr>
          <w:rFonts w:ascii="Times New Roman" w:hAnsi="Times New Roman"/>
          <w:sz w:val="24"/>
        </w:rPr>
        <w:t xml:space="preserve">lähtuda </w:t>
      </w:r>
      <w:r w:rsidR="00874FCB">
        <w:rPr>
          <w:rFonts w:ascii="Times New Roman" w:hAnsi="Times New Roman"/>
          <w:sz w:val="24"/>
        </w:rPr>
        <w:t>seaduses sätestatud või kokkulepitud tähtaegadest.</w:t>
      </w:r>
    </w:p>
    <w:p w14:paraId="2FEC68CB" w14:textId="77777777" w:rsidR="00607A72" w:rsidRDefault="00607A72" w:rsidP="00E96711">
      <w:pPr>
        <w:rPr>
          <w:rFonts w:ascii="Times New Roman" w:hAnsi="Times New Roman"/>
          <w:sz w:val="24"/>
        </w:rPr>
      </w:pPr>
    </w:p>
    <w:p w14:paraId="39D1E9EE" w14:textId="7296E84A" w:rsidR="004C59F8" w:rsidRDefault="006B16C3" w:rsidP="00503BEE">
      <w:pPr>
        <w:rPr>
          <w:rFonts w:ascii="Times New Roman" w:hAnsi="Times New Roman"/>
          <w:sz w:val="24"/>
        </w:rPr>
      </w:pPr>
      <w:r>
        <w:rPr>
          <w:rFonts w:ascii="Times New Roman" w:hAnsi="Times New Roman"/>
          <w:sz w:val="24"/>
        </w:rPr>
        <w:t>KTTLS</w:t>
      </w:r>
      <w:del w:id="356" w:author="Aili Sandre" w:date="2024-09-18T13:21:00Z">
        <w:r w:rsidR="006C7252" w:rsidDel="009609F8">
          <w:rPr>
            <w:rFonts w:ascii="Times New Roman" w:hAnsi="Times New Roman"/>
            <w:sz w:val="24"/>
          </w:rPr>
          <w:delText>-</w:delText>
        </w:r>
        <w:commentRangeStart w:id="357"/>
        <w:r w:rsidR="006C7252" w:rsidDel="009609F8">
          <w:rPr>
            <w:rFonts w:ascii="Times New Roman" w:hAnsi="Times New Roman"/>
            <w:sz w:val="24"/>
          </w:rPr>
          <w:delText>i</w:delText>
        </w:r>
      </w:del>
      <w:commentRangeEnd w:id="357"/>
      <w:r w:rsidR="00812BBB">
        <w:rPr>
          <w:rStyle w:val="Kommentaariviide"/>
        </w:rPr>
        <w:commentReference w:id="357"/>
      </w:r>
      <w:r w:rsidR="004359BA">
        <w:rPr>
          <w:rFonts w:ascii="Times New Roman" w:hAnsi="Times New Roman"/>
          <w:sz w:val="24"/>
        </w:rPr>
        <w:t xml:space="preserve"> täiendatakse põhimõtetega, mis puudutavad</w:t>
      </w:r>
      <w:r w:rsidR="006B1851">
        <w:rPr>
          <w:rFonts w:ascii="Times New Roman" w:hAnsi="Times New Roman"/>
          <w:sz w:val="24"/>
        </w:rPr>
        <w:t xml:space="preserve"> lepitusmenetluse </w:t>
      </w:r>
      <w:r w:rsidR="00DA24FC">
        <w:rPr>
          <w:rFonts w:ascii="Times New Roman" w:hAnsi="Times New Roman"/>
          <w:sz w:val="24"/>
        </w:rPr>
        <w:t>ja</w:t>
      </w:r>
      <w:r w:rsidR="006C7252">
        <w:rPr>
          <w:rFonts w:ascii="Times New Roman" w:hAnsi="Times New Roman"/>
          <w:sz w:val="24"/>
        </w:rPr>
        <w:t xml:space="preserve"> </w:t>
      </w:r>
      <w:r w:rsidR="008016AF">
        <w:rPr>
          <w:rFonts w:ascii="Times New Roman" w:hAnsi="Times New Roman"/>
          <w:sz w:val="24"/>
        </w:rPr>
        <w:t xml:space="preserve">lepituskoosoleku </w:t>
      </w:r>
      <w:del w:id="358" w:author="Aili Sandre" w:date="2024-09-18T14:17:00Z">
        <w:r w:rsidR="008016AF">
          <w:rPr>
            <w:rFonts w:ascii="Times New Roman" w:hAnsi="Times New Roman"/>
            <w:sz w:val="24"/>
          </w:rPr>
          <w:delText>korraldamise</w:delText>
        </w:r>
      </w:del>
      <w:ins w:id="359" w:author="Aili Sandre" w:date="2024-09-18T14:17:00Z">
        <w:r w:rsidR="008016AF">
          <w:rPr>
            <w:rFonts w:ascii="Times New Roman" w:hAnsi="Times New Roman"/>
            <w:sz w:val="24"/>
          </w:rPr>
          <w:t>korraldamis</w:t>
        </w:r>
      </w:ins>
      <w:ins w:id="360" w:author="Aili Sandre" w:date="2024-09-18T13:21:00Z">
        <w:r w:rsidR="009609F8">
          <w:rPr>
            <w:rFonts w:ascii="Times New Roman" w:hAnsi="Times New Roman"/>
            <w:sz w:val="24"/>
          </w:rPr>
          <w:t>t</w:t>
        </w:r>
      </w:ins>
      <w:del w:id="361" w:author="Aili Sandre" w:date="2024-09-18T13:21:00Z">
        <w:r w:rsidR="008016AF" w:rsidDel="009609F8">
          <w:rPr>
            <w:rFonts w:ascii="Times New Roman" w:hAnsi="Times New Roman"/>
            <w:sz w:val="24"/>
          </w:rPr>
          <w:delText>e</w:delText>
        </w:r>
      </w:del>
      <w:r w:rsidR="00F87E58">
        <w:rPr>
          <w:rFonts w:ascii="Times New Roman" w:hAnsi="Times New Roman"/>
          <w:sz w:val="24"/>
        </w:rPr>
        <w:t xml:space="preserve">, lepitusmenetluse </w:t>
      </w:r>
      <w:del w:id="362" w:author="Aili Sandre" w:date="2024-09-18T14:17:00Z">
        <w:r w:rsidR="00F87E58">
          <w:rPr>
            <w:rFonts w:ascii="Times New Roman" w:hAnsi="Times New Roman"/>
            <w:sz w:val="24"/>
          </w:rPr>
          <w:delText>peatamise</w:delText>
        </w:r>
      </w:del>
      <w:ins w:id="363" w:author="Aili Sandre" w:date="2024-09-18T14:17:00Z">
        <w:r w:rsidR="00F87E58">
          <w:rPr>
            <w:rFonts w:ascii="Times New Roman" w:hAnsi="Times New Roman"/>
            <w:sz w:val="24"/>
          </w:rPr>
          <w:t>peatamis</w:t>
        </w:r>
      </w:ins>
      <w:ins w:id="364" w:author="Aili Sandre" w:date="2024-09-18T13:21:00Z">
        <w:r w:rsidR="009609F8">
          <w:rPr>
            <w:rFonts w:ascii="Times New Roman" w:hAnsi="Times New Roman"/>
            <w:sz w:val="24"/>
          </w:rPr>
          <w:t>t</w:t>
        </w:r>
      </w:ins>
      <w:del w:id="365" w:author="Aili Sandre" w:date="2024-09-18T13:21:00Z">
        <w:r w:rsidR="00F87E58" w:rsidDel="009609F8">
          <w:rPr>
            <w:rFonts w:ascii="Times New Roman" w:hAnsi="Times New Roman"/>
            <w:sz w:val="24"/>
          </w:rPr>
          <w:delText>e</w:delText>
        </w:r>
      </w:del>
      <w:r w:rsidR="00F87E58">
        <w:rPr>
          <w:rFonts w:ascii="Times New Roman" w:hAnsi="Times New Roman"/>
          <w:sz w:val="24"/>
        </w:rPr>
        <w:t xml:space="preserve"> ja lep</w:t>
      </w:r>
      <w:r w:rsidR="00C84703">
        <w:rPr>
          <w:rFonts w:ascii="Times New Roman" w:hAnsi="Times New Roman"/>
          <w:sz w:val="24"/>
        </w:rPr>
        <w:t>pimiskokkuleppe projekti</w:t>
      </w:r>
      <w:del w:id="366" w:author="Aili Sandre" w:date="2024-09-18T13:21:00Z">
        <w:r w:rsidR="00C84703" w:rsidDel="009609F8">
          <w:rPr>
            <w:rFonts w:ascii="Times New Roman" w:hAnsi="Times New Roman"/>
            <w:sz w:val="24"/>
          </w:rPr>
          <w:delText>ga seonduvat</w:delText>
        </w:r>
      </w:del>
      <w:r w:rsidR="005E3BF2">
        <w:rPr>
          <w:rFonts w:ascii="Times New Roman" w:hAnsi="Times New Roman"/>
          <w:sz w:val="24"/>
        </w:rPr>
        <w:t xml:space="preserve">. </w:t>
      </w:r>
      <w:r w:rsidR="00935689">
        <w:rPr>
          <w:rFonts w:ascii="Times New Roman" w:hAnsi="Times New Roman"/>
          <w:sz w:val="24"/>
        </w:rPr>
        <w:t>Valdav osa KTTLS § 11 sätetest võrreldes kehtiva seadusega ei muutu</w:t>
      </w:r>
      <w:r w:rsidR="00DF55C1">
        <w:rPr>
          <w:rFonts w:ascii="Times New Roman" w:hAnsi="Times New Roman"/>
          <w:sz w:val="24"/>
        </w:rPr>
        <w:t>: eelnõu lõiked 1</w:t>
      </w:r>
      <w:r w:rsidR="00581AB0">
        <w:rPr>
          <w:rFonts w:ascii="Times New Roman" w:hAnsi="Times New Roman"/>
          <w:sz w:val="24"/>
        </w:rPr>
        <w:t>,</w:t>
      </w:r>
      <w:r w:rsidR="00DF55C1">
        <w:rPr>
          <w:rFonts w:ascii="Times New Roman" w:hAnsi="Times New Roman"/>
          <w:sz w:val="24"/>
        </w:rPr>
        <w:t xml:space="preserve"> 2</w:t>
      </w:r>
      <w:r w:rsidR="00581AB0">
        <w:rPr>
          <w:rFonts w:ascii="Times New Roman" w:hAnsi="Times New Roman"/>
          <w:sz w:val="24"/>
        </w:rPr>
        <w:t xml:space="preserve"> ja 9</w:t>
      </w:r>
      <w:r w:rsidR="00B44E18">
        <w:rPr>
          <w:rFonts w:ascii="Times New Roman" w:hAnsi="Times New Roman"/>
          <w:sz w:val="24"/>
        </w:rPr>
        <w:t xml:space="preserve"> </w:t>
      </w:r>
      <w:r w:rsidR="00EE63B5">
        <w:rPr>
          <w:rFonts w:ascii="Times New Roman" w:hAnsi="Times New Roman"/>
          <w:sz w:val="24"/>
        </w:rPr>
        <w:t>on sõnastuselt samad</w:t>
      </w:r>
      <w:ins w:id="367" w:author="Aili Sandre" w:date="2024-09-18T13:22:00Z">
        <w:r w:rsidR="009609F8">
          <w:rPr>
            <w:rFonts w:ascii="Times New Roman" w:hAnsi="Times New Roman"/>
            <w:sz w:val="24"/>
          </w:rPr>
          <w:t>,</w:t>
        </w:r>
      </w:ins>
      <w:r w:rsidR="00EE63B5">
        <w:rPr>
          <w:rFonts w:ascii="Times New Roman" w:hAnsi="Times New Roman"/>
          <w:sz w:val="24"/>
        </w:rPr>
        <w:t xml:space="preserve"> nagu </w:t>
      </w:r>
      <w:ins w:id="368" w:author="Aili Sandre" w:date="2024-09-18T13:22:00Z">
        <w:r w:rsidR="009609F8">
          <w:rPr>
            <w:rFonts w:ascii="Times New Roman" w:hAnsi="Times New Roman"/>
            <w:sz w:val="24"/>
          </w:rPr>
          <w:t xml:space="preserve">on </w:t>
        </w:r>
      </w:ins>
      <w:r w:rsidR="00EE63B5">
        <w:rPr>
          <w:rFonts w:ascii="Times New Roman" w:hAnsi="Times New Roman"/>
          <w:sz w:val="24"/>
        </w:rPr>
        <w:t xml:space="preserve">kehtivad seaduses </w:t>
      </w:r>
      <w:r w:rsidR="00581AB0">
        <w:rPr>
          <w:rFonts w:ascii="Times New Roman" w:hAnsi="Times New Roman"/>
          <w:sz w:val="24"/>
        </w:rPr>
        <w:t>(vt kehtiva KTTLS § 11</w:t>
      </w:r>
      <w:r w:rsidR="00EB4EA2">
        <w:rPr>
          <w:rFonts w:ascii="Times New Roman" w:hAnsi="Times New Roman"/>
          <w:sz w:val="24"/>
        </w:rPr>
        <w:t xml:space="preserve"> lõiked 1, 2 ja 5</w:t>
      </w:r>
      <w:del w:id="369" w:author="Aili Sandre" w:date="2024-09-18T14:17:00Z">
        <w:r w:rsidR="00142D6B">
          <w:rPr>
            <w:rFonts w:ascii="Times New Roman" w:hAnsi="Times New Roman"/>
            <w:sz w:val="24"/>
          </w:rPr>
          <w:delText>)</w:delText>
        </w:r>
      </w:del>
      <w:ins w:id="370" w:author="Aili Sandre" w:date="2024-09-18T14:17:00Z">
        <w:r w:rsidR="00142D6B">
          <w:rPr>
            <w:rFonts w:ascii="Times New Roman" w:hAnsi="Times New Roman"/>
            <w:sz w:val="24"/>
          </w:rPr>
          <w:t>)</w:t>
        </w:r>
      </w:ins>
      <w:ins w:id="371" w:author="Aili Sandre" w:date="2024-09-18T13:22:00Z">
        <w:r w:rsidR="009609F8">
          <w:rPr>
            <w:rFonts w:ascii="Times New Roman" w:hAnsi="Times New Roman"/>
            <w:sz w:val="24"/>
          </w:rPr>
          <w:t>,</w:t>
        </w:r>
      </w:ins>
      <w:r w:rsidR="00581AB0">
        <w:rPr>
          <w:rFonts w:ascii="Times New Roman" w:hAnsi="Times New Roman"/>
          <w:sz w:val="24"/>
        </w:rPr>
        <w:t xml:space="preserve"> ning</w:t>
      </w:r>
      <w:r w:rsidR="00DF55C1">
        <w:rPr>
          <w:rFonts w:ascii="Times New Roman" w:hAnsi="Times New Roman"/>
          <w:sz w:val="24"/>
        </w:rPr>
        <w:t xml:space="preserve"> </w:t>
      </w:r>
      <w:r w:rsidR="00E728DF">
        <w:rPr>
          <w:rFonts w:ascii="Times New Roman" w:hAnsi="Times New Roman"/>
          <w:sz w:val="24"/>
        </w:rPr>
        <w:t>lõi</w:t>
      </w:r>
      <w:r w:rsidR="00EE63B5">
        <w:rPr>
          <w:rFonts w:ascii="Times New Roman" w:hAnsi="Times New Roman"/>
          <w:sz w:val="24"/>
        </w:rPr>
        <w:t>ke</w:t>
      </w:r>
      <w:r w:rsidR="00E728DF">
        <w:rPr>
          <w:rFonts w:ascii="Times New Roman" w:hAnsi="Times New Roman"/>
          <w:sz w:val="24"/>
        </w:rPr>
        <w:t xml:space="preserve"> 7</w:t>
      </w:r>
      <w:r w:rsidR="00EE63B5">
        <w:rPr>
          <w:rFonts w:ascii="Times New Roman" w:hAnsi="Times New Roman"/>
          <w:sz w:val="24"/>
        </w:rPr>
        <w:t xml:space="preserve"> </w:t>
      </w:r>
      <w:r w:rsidR="0056517C">
        <w:rPr>
          <w:rFonts w:ascii="Times New Roman" w:hAnsi="Times New Roman"/>
          <w:sz w:val="24"/>
        </w:rPr>
        <w:t xml:space="preserve">põhimõtted </w:t>
      </w:r>
      <w:del w:id="372" w:author="Aili Sandre" w:date="2024-09-18T13:22:00Z">
        <w:r w:rsidR="0056517C" w:rsidDel="009609F8">
          <w:rPr>
            <w:rFonts w:ascii="Times New Roman" w:hAnsi="Times New Roman"/>
            <w:sz w:val="24"/>
          </w:rPr>
          <w:delText xml:space="preserve">on </w:delText>
        </w:r>
      </w:del>
      <w:r w:rsidR="0056517C">
        <w:rPr>
          <w:rFonts w:ascii="Times New Roman" w:hAnsi="Times New Roman"/>
          <w:sz w:val="24"/>
        </w:rPr>
        <w:t xml:space="preserve">näeb samuti ette ka kehtiv seadus, kuid lõike sõnastust muudetakse (vt </w:t>
      </w:r>
      <w:r w:rsidR="005F5404">
        <w:rPr>
          <w:rFonts w:ascii="Times New Roman" w:hAnsi="Times New Roman"/>
          <w:sz w:val="24"/>
        </w:rPr>
        <w:t>kehtiva KTTLS § 11 lõiked 3 ja 4</w:t>
      </w:r>
      <w:r w:rsidR="0056517C">
        <w:rPr>
          <w:rFonts w:ascii="Times New Roman" w:hAnsi="Times New Roman"/>
          <w:sz w:val="24"/>
        </w:rPr>
        <w:t>)</w:t>
      </w:r>
      <w:r w:rsidR="00FD7BB6">
        <w:rPr>
          <w:rFonts w:ascii="Times New Roman" w:hAnsi="Times New Roman"/>
          <w:sz w:val="24"/>
        </w:rPr>
        <w:t>.</w:t>
      </w:r>
      <w:r w:rsidR="00503BEE">
        <w:rPr>
          <w:rFonts w:ascii="Times New Roman" w:hAnsi="Times New Roman"/>
          <w:sz w:val="24"/>
        </w:rPr>
        <w:t xml:space="preserve"> </w:t>
      </w:r>
      <w:r w:rsidR="00762967">
        <w:rPr>
          <w:rFonts w:ascii="Times New Roman" w:hAnsi="Times New Roman"/>
          <w:sz w:val="24"/>
        </w:rPr>
        <w:t>Ülejäänud reeglistik</w:t>
      </w:r>
      <w:r w:rsidR="00503BEE">
        <w:rPr>
          <w:rFonts w:ascii="Times New Roman" w:hAnsi="Times New Roman"/>
          <w:sz w:val="24"/>
        </w:rPr>
        <w:t xml:space="preserve"> tuuakse </w:t>
      </w:r>
      <w:r w:rsidR="007E5E70">
        <w:rPr>
          <w:rFonts w:ascii="Times New Roman" w:hAnsi="Times New Roman"/>
          <w:sz w:val="24"/>
        </w:rPr>
        <w:t xml:space="preserve">riikliku lepitaja põhimäärusest </w:t>
      </w:r>
      <w:r w:rsidR="00FD0825">
        <w:rPr>
          <w:rFonts w:ascii="Times New Roman" w:hAnsi="Times New Roman"/>
          <w:sz w:val="24"/>
        </w:rPr>
        <w:t>seaduse tasandile</w:t>
      </w:r>
      <w:r w:rsidR="00741E1F">
        <w:rPr>
          <w:rFonts w:ascii="Times New Roman" w:hAnsi="Times New Roman"/>
          <w:sz w:val="24"/>
        </w:rPr>
        <w:t>.</w:t>
      </w:r>
      <w:r w:rsidR="00FD0825">
        <w:rPr>
          <w:rFonts w:ascii="Times New Roman" w:hAnsi="Times New Roman"/>
          <w:sz w:val="24"/>
        </w:rPr>
        <w:t xml:space="preserve"> See tähendab, et lepitusmenetluse reeglistik võrreldes kehtivaga ei muutu</w:t>
      </w:r>
      <w:ins w:id="373" w:author="Aili Sandre" w:date="2024-09-18T13:22:00Z">
        <w:r w:rsidR="00812BBB">
          <w:rPr>
            <w:rFonts w:ascii="Times New Roman" w:hAnsi="Times New Roman"/>
            <w:sz w:val="24"/>
          </w:rPr>
          <w:t>, st</w:t>
        </w:r>
      </w:ins>
      <w:del w:id="374" w:author="Aili Sandre" w:date="2024-09-18T13:22:00Z">
        <w:r w:rsidR="000B03E5" w:rsidDel="00812BBB">
          <w:rPr>
            <w:rFonts w:ascii="Times New Roman" w:hAnsi="Times New Roman"/>
            <w:sz w:val="24"/>
          </w:rPr>
          <w:delText xml:space="preserve"> ja</w:delText>
        </w:r>
      </w:del>
      <w:r w:rsidR="000B03E5">
        <w:rPr>
          <w:rFonts w:ascii="Times New Roman" w:hAnsi="Times New Roman"/>
          <w:sz w:val="24"/>
        </w:rPr>
        <w:t xml:space="preserve"> jääb samaks.</w:t>
      </w:r>
    </w:p>
    <w:p w14:paraId="1F2913FF" w14:textId="77777777" w:rsidR="004F0326" w:rsidRDefault="004F0326" w:rsidP="00503BEE">
      <w:pPr>
        <w:rPr>
          <w:rFonts w:ascii="Times New Roman" w:hAnsi="Times New Roman"/>
          <w:sz w:val="24"/>
        </w:rPr>
      </w:pPr>
    </w:p>
    <w:p w14:paraId="04A9BF28" w14:textId="29BFCA79" w:rsidR="004F0326" w:rsidRDefault="004F0326" w:rsidP="00503BEE">
      <w:pPr>
        <w:rPr>
          <w:rFonts w:ascii="Times New Roman" w:hAnsi="Times New Roman"/>
          <w:sz w:val="24"/>
        </w:rPr>
      </w:pPr>
      <w:r w:rsidRPr="004C59F8">
        <w:rPr>
          <w:rFonts w:ascii="Times New Roman" w:hAnsi="Times New Roman"/>
          <w:b/>
          <w:bCs/>
          <w:sz w:val="24"/>
        </w:rPr>
        <w:t xml:space="preserve">Eelnõu § 1 punktiga </w:t>
      </w:r>
      <w:r>
        <w:rPr>
          <w:rFonts w:ascii="Times New Roman" w:hAnsi="Times New Roman"/>
          <w:b/>
          <w:bCs/>
          <w:sz w:val="24"/>
        </w:rPr>
        <w:t xml:space="preserve">4 </w:t>
      </w:r>
      <w:r>
        <w:rPr>
          <w:rFonts w:ascii="Times New Roman" w:hAnsi="Times New Roman"/>
          <w:sz w:val="24"/>
        </w:rPr>
        <w:t xml:space="preserve">täiendatakse </w:t>
      </w:r>
      <w:r w:rsidR="00D10BDC">
        <w:rPr>
          <w:rFonts w:ascii="Times New Roman" w:hAnsi="Times New Roman"/>
          <w:sz w:val="24"/>
        </w:rPr>
        <w:t>KTTLS</w:t>
      </w:r>
      <w:del w:id="375" w:author="Aili Sandre" w:date="2024-09-18T13:22:00Z">
        <w:r w:rsidR="00D10BDC" w:rsidDel="00812BBB">
          <w:rPr>
            <w:rFonts w:ascii="Times New Roman" w:hAnsi="Times New Roman"/>
            <w:sz w:val="24"/>
          </w:rPr>
          <w:delText>-i</w:delText>
        </w:r>
      </w:del>
      <w:r w:rsidR="00D10BDC">
        <w:rPr>
          <w:rFonts w:ascii="Times New Roman" w:hAnsi="Times New Roman"/>
          <w:sz w:val="24"/>
        </w:rPr>
        <w:t xml:space="preserve"> §-ga 30 riikliku lepitaja ülesannete ümberkorraldamise kohta. Riiklikul lepitajal tuleb </w:t>
      </w:r>
      <w:r w:rsidR="00D10BDC" w:rsidRPr="00D10BDC">
        <w:rPr>
          <w:rFonts w:ascii="Times New Roman" w:hAnsi="Times New Roman"/>
          <w:sz w:val="24"/>
        </w:rPr>
        <w:t xml:space="preserve">2025. </w:t>
      </w:r>
      <w:del w:id="376" w:author="Aili Sandre" w:date="2024-09-18T14:17:00Z">
        <w:r w:rsidR="00D10BDC" w:rsidRPr="00D10BDC">
          <w:rPr>
            <w:rFonts w:ascii="Times New Roman" w:hAnsi="Times New Roman"/>
            <w:sz w:val="24"/>
          </w:rPr>
          <w:delText>a</w:delText>
        </w:r>
      </w:del>
      <w:ins w:id="377" w:author="Aili Sandre" w:date="2024-09-18T14:17:00Z">
        <w:r w:rsidR="00D10BDC" w:rsidRPr="00D10BDC">
          <w:rPr>
            <w:rFonts w:ascii="Times New Roman" w:hAnsi="Times New Roman"/>
            <w:sz w:val="24"/>
          </w:rPr>
          <w:t>a</w:t>
        </w:r>
      </w:ins>
      <w:ins w:id="378" w:author="Aili Sandre" w:date="2024-09-18T13:22:00Z">
        <w:r w:rsidR="00812BBB">
          <w:rPr>
            <w:rFonts w:ascii="Times New Roman" w:hAnsi="Times New Roman"/>
            <w:sz w:val="24"/>
          </w:rPr>
          <w:t>asta</w:t>
        </w:r>
      </w:ins>
      <w:r w:rsidR="00D10BDC" w:rsidRPr="00D10BDC">
        <w:rPr>
          <w:rFonts w:ascii="Times New Roman" w:hAnsi="Times New Roman"/>
          <w:sz w:val="24"/>
        </w:rPr>
        <w:t xml:space="preserve"> 1. aprillil jõustuvate riikliku lepitaja ülesannete ümberkorraldamisega seotud toimingud </w:t>
      </w:r>
      <w:r w:rsidR="00D10BDC">
        <w:rPr>
          <w:rFonts w:ascii="Times New Roman" w:hAnsi="Times New Roman"/>
          <w:sz w:val="24"/>
        </w:rPr>
        <w:t xml:space="preserve">teha </w:t>
      </w:r>
      <w:del w:id="379" w:author="Aili Sandre" w:date="2024-09-18T13:23:00Z">
        <w:r w:rsidR="00D10BDC" w:rsidDel="00812BBB">
          <w:rPr>
            <w:rFonts w:ascii="Times New Roman" w:hAnsi="Times New Roman"/>
            <w:sz w:val="24"/>
          </w:rPr>
          <w:delText xml:space="preserve">ära </w:delText>
        </w:r>
      </w:del>
      <w:r w:rsidR="00D10BDC" w:rsidRPr="00D10BDC">
        <w:rPr>
          <w:rFonts w:ascii="Times New Roman" w:hAnsi="Times New Roman"/>
          <w:sz w:val="24"/>
        </w:rPr>
        <w:t>31. märtsiks 2025</w:t>
      </w:r>
      <w:del w:id="380" w:author="Aili Sandre" w:date="2024-09-18T13:23:00Z">
        <w:r w:rsidR="00D10BDC" w:rsidRPr="00D10BDC" w:rsidDel="00812BBB">
          <w:rPr>
            <w:rFonts w:ascii="Times New Roman" w:hAnsi="Times New Roman"/>
            <w:sz w:val="24"/>
          </w:rPr>
          <w:delText>. a</w:delText>
        </w:r>
      </w:del>
      <w:r w:rsidR="00D10BDC">
        <w:rPr>
          <w:rFonts w:ascii="Times New Roman" w:hAnsi="Times New Roman"/>
          <w:sz w:val="24"/>
        </w:rPr>
        <w:t xml:space="preserve"> (nt lõpetada lepingud, mida Õiguskantsleri Kantseleile üle ei anta ja mis ei ole riikliku lepitaja funktsiooni täitmiseks vajalikud). </w:t>
      </w:r>
      <w:del w:id="381" w:author="Aili Sandre" w:date="2024-09-18T14:17:00Z">
        <w:r w:rsidR="00D10BDC">
          <w:rPr>
            <w:rFonts w:ascii="Times New Roman" w:hAnsi="Times New Roman"/>
            <w:sz w:val="24"/>
          </w:rPr>
          <w:delText>Vajadusel</w:delText>
        </w:r>
      </w:del>
      <w:ins w:id="382" w:author="Aili Sandre" w:date="2024-09-18T14:17:00Z">
        <w:r w:rsidR="00D10BDC">
          <w:rPr>
            <w:rFonts w:ascii="Times New Roman" w:hAnsi="Times New Roman"/>
            <w:sz w:val="24"/>
          </w:rPr>
          <w:t>Vajaduse</w:t>
        </w:r>
      </w:ins>
      <w:ins w:id="383" w:author="Aili Sandre" w:date="2024-09-18T13:23:00Z">
        <w:r w:rsidR="00812BBB">
          <w:rPr>
            <w:rFonts w:ascii="Times New Roman" w:hAnsi="Times New Roman"/>
            <w:sz w:val="24"/>
          </w:rPr>
          <w:t xml:space="preserve"> korra</w:t>
        </w:r>
      </w:ins>
      <w:ins w:id="384" w:author="Aili Sandre" w:date="2024-09-18T14:17:00Z">
        <w:r w:rsidR="00D10BDC">
          <w:rPr>
            <w:rFonts w:ascii="Times New Roman" w:hAnsi="Times New Roman"/>
            <w:sz w:val="24"/>
          </w:rPr>
          <w:t>l</w:t>
        </w:r>
      </w:ins>
      <w:r w:rsidR="00D10BDC">
        <w:rPr>
          <w:rFonts w:ascii="Times New Roman" w:hAnsi="Times New Roman"/>
          <w:sz w:val="24"/>
        </w:rPr>
        <w:t xml:space="preserve"> tuleb anda lepingud</w:t>
      </w:r>
      <w:r w:rsidR="00D10BDC" w:rsidRPr="00D10BDC">
        <w:rPr>
          <w:rFonts w:ascii="Times New Roman" w:hAnsi="Times New Roman"/>
          <w:sz w:val="24"/>
        </w:rPr>
        <w:t xml:space="preserve">, mis on õiguskantsleri arvates riikliku lepitaja funktsiooni täitmiseks vajalikud, üle </w:t>
      </w:r>
      <w:r w:rsidR="00D10BDC">
        <w:rPr>
          <w:rFonts w:ascii="Times New Roman" w:hAnsi="Times New Roman"/>
          <w:sz w:val="24"/>
        </w:rPr>
        <w:t>õiguskantsleriga temaga</w:t>
      </w:r>
      <w:r w:rsidR="00D10BDC" w:rsidRPr="00D10BDC">
        <w:rPr>
          <w:rFonts w:ascii="Times New Roman" w:hAnsi="Times New Roman"/>
          <w:sz w:val="24"/>
        </w:rPr>
        <w:t xml:space="preserve"> kokkuleppel.</w:t>
      </w:r>
    </w:p>
    <w:p w14:paraId="7C813DC8" w14:textId="77777777" w:rsidR="00D10BDC" w:rsidRDefault="00D10BDC" w:rsidP="00503BEE">
      <w:pPr>
        <w:rPr>
          <w:rFonts w:ascii="Times New Roman" w:hAnsi="Times New Roman"/>
          <w:sz w:val="24"/>
        </w:rPr>
      </w:pPr>
    </w:p>
    <w:p w14:paraId="09E4FD9F" w14:textId="1AE6D72F" w:rsidR="00D10BDC" w:rsidRDefault="00D10BDC" w:rsidP="00503BEE">
      <w:pPr>
        <w:rPr>
          <w:rFonts w:ascii="Times New Roman" w:hAnsi="Times New Roman"/>
          <w:sz w:val="24"/>
        </w:rPr>
      </w:pPr>
      <w:r>
        <w:rPr>
          <w:rFonts w:ascii="Times New Roman" w:hAnsi="Times New Roman"/>
          <w:sz w:val="24"/>
        </w:rPr>
        <w:t xml:space="preserve">Samuti täiendatakse seadust põhimõttega, mille kohaselt makstakse </w:t>
      </w:r>
      <w:r w:rsidRPr="00D10BDC">
        <w:rPr>
          <w:rFonts w:ascii="Times New Roman" w:hAnsi="Times New Roman"/>
          <w:sz w:val="24"/>
        </w:rPr>
        <w:t xml:space="preserve">2025. </w:t>
      </w:r>
      <w:del w:id="385" w:author="Aili Sandre" w:date="2024-09-18T14:17:00Z">
        <w:r w:rsidRPr="00D10BDC">
          <w:rPr>
            <w:rFonts w:ascii="Times New Roman" w:hAnsi="Times New Roman"/>
            <w:sz w:val="24"/>
          </w:rPr>
          <w:delText>a</w:delText>
        </w:r>
      </w:del>
      <w:ins w:id="386" w:author="Aili Sandre" w:date="2024-09-18T14:17:00Z">
        <w:r w:rsidRPr="00D10BDC">
          <w:rPr>
            <w:rFonts w:ascii="Times New Roman" w:hAnsi="Times New Roman"/>
            <w:sz w:val="24"/>
          </w:rPr>
          <w:t>a</w:t>
        </w:r>
      </w:ins>
      <w:ins w:id="387" w:author="Aili Sandre" w:date="2024-09-18T13:24:00Z">
        <w:r w:rsidR="00812BBB">
          <w:rPr>
            <w:rFonts w:ascii="Times New Roman" w:hAnsi="Times New Roman"/>
            <w:sz w:val="24"/>
          </w:rPr>
          <w:t>asta</w:t>
        </w:r>
      </w:ins>
      <w:r w:rsidRPr="00D10BDC">
        <w:rPr>
          <w:rFonts w:ascii="Times New Roman" w:hAnsi="Times New Roman"/>
          <w:sz w:val="24"/>
        </w:rPr>
        <w:t xml:space="preserve"> 31. märtsi seisuga ametisse nimetatud riiklikule lepitajale seoses </w:t>
      </w:r>
      <w:r>
        <w:rPr>
          <w:rFonts w:ascii="Times New Roman" w:hAnsi="Times New Roman"/>
          <w:sz w:val="24"/>
        </w:rPr>
        <w:t>tema ülesannete üleandmisega õiguskantslerile</w:t>
      </w:r>
      <w:r w:rsidRPr="00D10BDC">
        <w:rPr>
          <w:rFonts w:ascii="Times New Roman" w:hAnsi="Times New Roman"/>
          <w:sz w:val="24"/>
        </w:rPr>
        <w:t xml:space="preserve"> hüvitist  riikliku lepitaja ühe kuu keskmise ametipalga ulatuses</w:t>
      </w:r>
      <w:del w:id="388" w:author="Aili Sandre" w:date="2024-09-18T14:17:00Z">
        <w:r w:rsidRPr="00D10BDC">
          <w:rPr>
            <w:rFonts w:ascii="Times New Roman" w:hAnsi="Times New Roman"/>
            <w:sz w:val="24"/>
          </w:rPr>
          <w:delText xml:space="preserve"> lähtuvalt</w:delText>
        </w:r>
      </w:del>
      <w:ins w:id="389" w:author="Aili Sandre" w:date="2024-09-18T13:24:00Z">
        <w:r w:rsidR="00812BBB">
          <w:rPr>
            <w:rFonts w:ascii="Times New Roman" w:hAnsi="Times New Roman"/>
            <w:sz w:val="24"/>
          </w:rPr>
          <w:t>,</w:t>
        </w:r>
      </w:ins>
      <w:ins w:id="390" w:author="Aili Sandre" w:date="2024-09-18T14:17:00Z">
        <w:r w:rsidRPr="00D10BDC">
          <w:rPr>
            <w:rFonts w:ascii="Times New Roman" w:hAnsi="Times New Roman"/>
            <w:sz w:val="24"/>
          </w:rPr>
          <w:t xml:space="preserve"> lähtu</w:t>
        </w:r>
      </w:ins>
      <w:ins w:id="391" w:author="Aili Sandre" w:date="2024-09-18T13:24:00Z">
        <w:r w:rsidR="00812BBB">
          <w:rPr>
            <w:rFonts w:ascii="Times New Roman" w:hAnsi="Times New Roman"/>
            <w:sz w:val="24"/>
          </w:rPr>
          <w:t>des</w:t>
        </w:r>
      </w:ins>
      <w:del w:id="392" w:author="Aili Sandre" w:date="2024-09-18T13:24:00Z">
        <w:r w:rsidRPr="00D10BDC" w:rsidDel="00812BBB">
          <w:rPr>
            <w:rFonts w:ascii="Times New Roman" w:hAnsi="Times New Roman"/>
            <w:sz w:val="24"/>
          </w:rPr>
          <w:delText>valt</w:delText>
        </w:r>
      </w:del>
      <w:r w:rsidRPr="00D10BDC">
        <w:rPr>
          <w:rFonts w:ascii="Times New Roman" w:hAnsi="Times New Roman"/>
          <w:sz w:val="24"/>
        </w:rPr>
        <w:t xml:space="preserve"> 2025. </w:t>
      </w:r>
      <w:del w:id="393" w:author="Aili Sandre" w:date="2024-09-18T14:17:00Z">
        <w:r w:rsidRPr="00D10BDC">
          <w:rPr>
            <w:rFonts w:ascii="Times New Roman" w:hAnsi="Times New Roman"/>
            <w:sz w:val="24"/>
          </w:rPr>
          <w:delText>a</w:delText>
        </w:r>
      </w:del>
      <w:ins w:id="394" w:author="Aili Sandre" w:date="2024-09-18T14:17:00Z">
        <w:r w:rsidRPr="00D10BDC">
          <w:rPr>
            <w:rFonts w:ascii="Times New Roman" w:hAnsi="Times New Roman"/>
            <w:sz w:val="24"/>
          </w:rPr>
          <w:t>a</w:t>
        </w:r>
      </w:ins>
      <w:ins w:id="395" w:author="Aili Sandre" w:date="2024-09-18T13:24:00Z">
        <w:r w:rsidR="00812BBB">
          <w:rPr>
            <w:rFonts w:ascii="Times New Roman" w:hAnsi="Times New Roman"/>
            <w:sz w:val="24"/>
          </w:rPr>
          <w:t>asta</w:t>
        </w:r>
      </w:ins>
      <w:r w:rsidRPr="00D10BDC">
        <w:rPr>
          <w:rFonts w:ascii="Times New Roman" w:hAnsi="Times New Roman"/>
          <w:sz w:val="24"/>
        </w:rPr>
        <w:t xml:space="preserve"> 31. märtsil kehtinud kõrgemate riigiteenijate ametipalkade seaduse redaktsioonist</w:t>
      </w:r>
      <w:r>
        <w:rPr>
          <w:rFonts w:ascii="Times New Roman" w:hAnsi="Times New Roman"/>
          <w:sz w:val="24"/>
        </w:rPr>
        <w:t>. S</w:t>
      </w:r>
      <w:r w:rsidRPr="00D10BDC">
        <w:rPr>
          <w:rFonts w:ascii="Times New Roman" w:hAnsi="Times New Roman"/>
          <w:sz w:val="24"/>
        </w:rPr>
        <w:t xml:space="preserve">äte on vajalik, </w:t>
      </w:r>
      <w:ins w:id="396" w:author="Aili Sandre" w:date="2024-09-18T13:24:00Z">
        <w:r w:rsidR="00812BBB">
          <w:rPr>
            <w:rFonts w:ascii="Times New Roman" w:hAnsi="Times New Roman"/>
            <w:sz w:val="24"/>
          </w:rPr>
          <w:t>sest</w:t>
        </w:r>
      </w:ins>
      <w:del w:id="397" w:author="Aili Sandre" w:date="2024-09-18T13:24:00Z">
        <w:r w:rsidDel="00812BBB">
          <w:rPr>
            <w:rFonts w:ascii="Times New Roman" w:hAnsi="Times New Roman"/>
            <w:sz w:val="24"/>
          </w:rPr>
          <w:delText>kuivõrd</w:delText>
        </w:r>
      </w:del>
      <w:r w:rsidRPr="00D10BDC">
        <w:rPr>
          <w:rFonts w:ascii="Times New Roman" w:hAnsi="Times New Roman"/>
          <w:sz w:val="24"/>
        </w:rPr>
        <w:t xml:space="preserve"> riiklikule lepitajale ei kohaldu avaliku teenistuse seadus ulatuses, milles käesolevas seaduses ei nähta ette erisusi. Hüvitise suuruse leidmisel on võetud aluseks sarnane hüvitise suurus koondamise korral.</w:t>
      </w:r>
    </w:p>
    <w:p w14:paraId="1E98BC04" w14:textId="77777777" w:rsidR="00D10BDC" w:rsidRDefault="00D10BDC" w:rsidP="00503BEE">
      <w:pPr>
        <w:rPr>
          <w:rFonts w:ascii="Times New Roman" w:hAnsi="Times New Roman"/>
          <w:sz w:val="24"/>
        </w:rPr>
      </w:pPr>
    </w:p>
    <w:p w14:paraId="75CB0B35" w14:textId="027BFB30" w:rsidR="00D10BDC" w:rsidRPr="00D10BDC" w:rsidRDefault="00D10BDC" w:rsidP="00503BEE">
      <w:pPr>
        <w:rPr>
          <w:rFonts w:ascii="Times New Roman" w:hAnsi="Times New Roman"/>
          <w:sz w:val="24"/>
        </w:rPr>
      </w:pPr>
      <w:r w:rsidRPr="00015D95">
        <w:rPr>
          <w:rFonts w:ascii="Times New Roman" w:hAnsi="Times New Roman"/>
          <w:b/>
          <w:bCs/>
          <w:sz w:val="24"/>
        </w:rPr>
        <w:t>Eelnõu §-ga 2</w:t>
      </w:r>
      <w:r>
        <w:rPr>
          <w:rFonts w:ascii="Times New Roman" w:hAnsi="Times New Roman"/>
          <w:b/>
          <w:bCs/>
          <w:sz w:val="24"/>
        </w:rPr>
        <w:t xml:space="preserve"> </w:t>
      </w:r>
      <w:r>
        <w:rPr>
          <w:rFonts w:ascii="Times New Roman" w:hAnsi="Times New Roman"/>
          <w:sz w:val="24"/>
        </w:rPr>
        <w:t xml:space="preserve">tunnistatakse kehtetuks avaliku teenistuse seaduse § 2 lõike 3 punkt 8, mille kohaselt ei kohaldata avaliku teenistuse seadust riiklikule lepitajale. </w:t>
      </w:r>
      <w:del w:id="398" w:author="Aili Sandre" w:date="2024-09-18T14:17:00Z">
        <w:r>
          <w:rPr>
            <w:rFonts w:ascii="Times New Roman" w:hAnsi="Times New Roman"/>
            <w:sz w:val="24"/>
          </w:rPr>
          <w:delText>Kuivõrd</w:delText>
        </w:r>
      </w:del>
      <w:ins w:id="399" w:author="Aili Sandre" w:date="2024-09-18T14:17:00Z">
        <w:r>
          <w:rPr>
            <w:rFonts w:ascii="Times New Roman" w:hAnsi="Times New Roman"/>
            <w:sz w:val="24"/>
          </w:rPr>
          <w:t>Ku</w:t>
        </w:r>
      </w:ins>
      <w:ins w:id="400" w:author="Aili Sandre" w:date="2024-09-18T13:24:00Z">
        <w:r w:rsidR="00812BBB">
          <w:rPr>
            <w:rFonts w:ascii="Times New Roman" w:hAnsi="Times New Roman"/>
            <w:sz w:val="24"/>
          </w:rPr>
          <w:t>na</w:t>
        </w:r>
      </w:ins>
      <w:del w:id="401" w:author="Aili Sandre" w:date="2024-09-18T13:24:00Z">
        <w:r w:rsidDel="00812BBB">
          <w:rPr>
            <w:rFonts w:ascii="Times New Roman" w:hAnsi="Times New Roman"/>
            <w:sz w:val="24"/>
          </w:rPr>
          <w:delText>ivõr</w:delText>
        </w:r>
      </w:del>
      <w:del w:id="402" w:author="Aili Sandre" w:date="2024-09-18T13:25:00Z">
        <w:r w:rsidDel="00812BBB">
          <w:rPr>
            <w:rFonts w:ascii="Times New Roman" w:hAnsi="Times New Roman"/>
            <w:sz w:val="24"/>
          </w:rPr>
          <w:delText>d</w:delText>
        </w:r>
      </w:del>
      <w:r>
        <w:rPr>
          <w:rFonts w:ascii="Times New Roman" w:hAnsi="Times New Roman"/>
          <w:sz w:val="24"/>
        </w:rPr>
        <w:t xml:space="preserve"> riikliku lepitaja ülesandeid täidab edaspidi õiguskantsler, </w:t>
      </w:r>
      <w:ins w:id="403" w:author="Aili Sandre" w:date="2024-09-18T13:25:00Z">
        <w:r w:rsidR="00812BBB">
          <w:rPr>
            <w:rFonts w:ascii="Times New Roman" w:hAnsi="Times New Roman"/>
            <w:sz w:val="24"/>
          </w:rPr>
          <w:t>jäetakse</w:t>
        </w:r>
      </w:ins>
      <w:del w:id="404" w:author="Aili Sandre" w:date="2024-09-18T13:25:00Z">
        <w:r w:rsidDel="00812BBB">
          <w:rPr>
            <w:rFonts w:ascii="Times New Roman" w:hAnsi="Times New Roman"/>
            <w:sz w:val="24"/>
          </w:rPr>
          <w:delText>eemaldatakse</w:delText>
        </w:r>
      </w:del>
      <w:r>
        <w:rPr>
          <w:rFonts w:ascii="Times New Roman" w:hAnsi="Times New Roman"/>
          <w:sz w:val="24"/>
        </w:rPr>
        <w:t xml:space="preserve"> seadusest </w:t>
      </w:r>
      <w:ins w:id="405" w:author="Aili Sandre" w:date="2024-09-18T13:25:00Z">
        <w:r w:rsidR="00812BBB">
          <w:rPr>
            <w:rFonts w:ascii="Times New Roman" w:hAnsi="Times New Roman"/>
            <w:sz w:val="24"/>
          </w:rPr>
          <w:t xml:space="preserve">välja </w:t>
        </w:r>
      </w:ins>
      <w:r>
        <w:rPr>
          <w:rFonts w:ascii="Times New Roman" w:hAnsi="Times New Roman"/>
          <w:sz w:val="24"/>
        </w:rPr>
        <w:t>viide riiklikule lepitajale. Seejuures sätestab avaliku teenistuse seaduse § 2 lõike 3 punkt 6, et avaliku teenistuse seadust ei kohaldata õiguskantslerile.</w:t>
      </w:r>
      <w:del w:id="406" w:author="Aili Sandre" w:date="2024-09-18T13:25:00Z">
        <w:r w:rsidDel="00812BBB">
          <w:rPr>
            <w:rFonts w:ascii="Times New Roman" w:hAnsi="Times New Roman"/>
            <w:sz w:val="24"/>
          </w:rPr>
          <w:delText xml:space="preserve"> </w:delText>
        </w:r>
      </w:del>
    </w:p>
    <w:p w14:paraId="593476CD" w14:textId="77777777" w:rsidR="00C92245" w:rsidRDefault="00C92245" w:rsidP="00E96711">
      <w:pPr>
        <w:rPr>
          <w:rFonts w:ascii="Times New Roman" w:hAnsi="Times New Roman"/>
          <w:sz w:val="24"/>
        </w:rPr>
      </w:pPr>
    </w:p>
    <w:p w14:paraId="4403BAE9" w14:textId="7E0AC963" w:rsidR="00C92245" w:rsidRDefault="00C92245" w:rsidP="00E96711">
      <w:pPr>
        <w:rPr>
          <w:rFonts w:ascii="Times New Roman" w:hAnsi="Times New Roman"/>
          <w:sz w:val="24"/>
        </w:rPr>
      </w:pPr>
      <w:r w:rsidRPr="00015D95">
        <w:rPr>
          <w:rFonts w:ascii="Times New Roman" w:hAnsi="Times New Roman"/>
          <w:b/>
          <w:bCs/>
          <w:sz w:val="24"/>
        </w:rPr>
        <w:t xml:space="preserve">Eelnõu §-ga </w:t>
      </w:r>
      <w:r w:rsidR="00D10BDC">
        <w:rPr>
          <w:rFonts w:ascii="Times New Roman" w:hAnsi="Times New Roman"/>
          <w:b/>
          <w:bCs/>
          <w:sz w:val="24"/>
        </w:rPr>
        <w:t>3</w:t>
      </w:r>
      <w:r>
        <w:rPr>
          <w:rFonts w:ascii="Times New Roman" w:hAnsi="Times New Roman"/>
          <w:sz w:val="24"/>
        </w:rPr>
        <w:t xml:space="preserve"> </w:t>
      </w:r>
      <w:r w:rsidR="00613F39">
        <w:rPr>
          <w:rFonts w:ascii="Times New Roman" w:hAnsi="Times New Roman"/>
          <w:sz w:val="24"/>
        </w:rPr>
        <w:t xml:space="preserve">tunnistatakse kehtetuks </w:t>
      </w:r>
      <w:r w:rsidR="001D0566">
        <w:rPr>
          <w:rFonts w:ascii="Times New Roman" w:hAnsi="Times New Roman"/>
          <w:sz w:val="24"/>
        </w:rPr>
        <w:t>kõrgemate riigiteenijate ametipalkade seadus</w:t>
      </w:r>
      <w:r w:rsidR="001B1713">
        <w:rPr>
          <w:rFonts w:ascii="Times New Roman" w:hAnsi="Times New Roman"/>
          <w:sz w:val="24"/>
        </w:rPr>
        <w:t>e</w:t>
      </w:r>
      <w:r w:rsidR="00AA6F25">
        <w:rPr>
          <w:rFonts w:ascii="Times New Roman" w:hAnsi="Times New Roman"/>
          <w:sz w:val="24"/>
        </w:rPr>
        <w:t xml:space="preserve"> § 3 lõige 18</w:t>
      </w:r>
      <w:r w:rsidR="00D76FFE">
        <w:rPr>
          <w:rFonts w:ascii="Times New Roman" w:hAnsi="Times New Roman"/>
          <w:sz w:val="24"/>
        </w:rPr>
        <w:t xml:space="preserve">, mis sätestab riikliku lepitaja </w:t>
      </w:r>
      <w:r w:rsidR="00343ABF">
        <w:rPr>
          <w:rFonts w:ascii="Times New Roman" w:hAnsi="Times New Roman"/>
          <w:sz w:val="24"/>
        </w:rPr>
        <w:t>palgamäära</w:t>
      </w:r>
      <w:r w:rsidR="00AE07E8">
        <w:rPr>
          <w:rFonts w:ascii="Times New Roman" w:hAnsi="Times New Roman"/>
          <w:sz w:val="24"/>
        </w:rPr>
        <w:t>.</w:t>
      </w:r>
      <w:r w:rsidR="00343ABF">
        <w:rPr>
          <w:rFonts w:ascii="Times New Roman" w:hAnsi="Times New Roman"/>
          <w:sz w:val="24"/>
        </w:rPr>
        <w:t xml:space="preserve"> Kuivõrd riikliku lepitaja ülesandeid täidab edaspidi õiguskantsler, </w:t>
      </w:r>
      <w:ins w:id="407" w:author="Aili Sandre" w:date="2024-09-18T13:25:00Z">
        <w:r w:rsidR="00812BBB">
          <w:rPr>
            <w:rFonts w:ascii="Times New Roman" w:hAnsi="Times New Roman"/>
            <w:sz w:val="24"/>
          </w:rPr>
          <w:t>jäetakse</w:t>
        </w:r>
      </w:ins>
      <w:del w:id="408" w:author="Aili Sandre" w:date="2024-09-18T13:25:00Z">
        <w:r w:rsidR="00343ABF" w:rsidDel="00812BBB">
          <w:rPr>
            <w:rFonts w:ascii="Times New Roman" w:hAnsi="Times New Roman"/>
            <w:sz w:val="24"/>
          </w:rPr>
          <w:delText>eemaldatakse</w:delText>
        </w:r>
      </w:del>
      <w:r w:rsidR="00343ABF">
        <w:rPr>
          <w:rFonts w:ascii="Times New Roman" w:hAnsi="Times New Roman"/>
          <w:sz w:val="24"/>
        </w:rPr>
        <w:t xml:space="preserve"> seadusest </w:t>
      </w:r>
      <w:ins w:id="409" w:author="Aili Sandre" w:date="2024-09-18T13:25:00Z">
        <w:r w:rsidR="00812BBB">
          <w:rPr>
            <w:rFonts w:ascii="Times New Roman" w:hAnsi="Times New Roman"/>
            <w:sz w:val="24"/>
          </w:rPr>
          <w:t xml:space="preserve">välja </w:t>
        </w:r>
      </w:ins>
      <w:r w:rsidR="00343ABF">
        <w:rPr>
          <w:rFonts w:ascii="Times New Roman" w:hAnsi="Times New Roman"/>
          <w:sz w:val="24"/>
        </w:rPr>
        <w:t xml:space="preserve">viide riiklikule lepitajale. </w:t>
      </w:r>
      <w:r w:rsidR="00A639D2">
        <w:rPr>
          <w:rFonts w:ascii="Times New Roman" w:hAnsi="Times New Roman"/>
          <w:sz w:val="24"/>
        </w:rPr>
        <w:t xml:space="preserve">ÕKS § 14 lg 1 kohaselt määratakse õiguskantsleri ametipalk kõrgemate riigiteenijate ametipalkade seadusega (vt kõrgemate riigiteenijate ametipalkade seaduse </w:t>
      </w:r>
      <w:r w:rsidR="00343ABF">
        <w:rPr>
          <w:rFonts w:ascii="Times New Roman" w:hAnsi="Times New Roman"/>
          <w:sz w:val="24"/>
        </w:rPr>
        <w:t>§ 3 lõige 7</w:t>
      </w:r>
      <w:r w:rsidR="00A639D2">
        <w:rPr>
          <w:rFonts w:ascii="Times New Roman" w:hAnsi="Times New Roman"/>
          <w:sz w:val="24"/>
        </w:rPr>
        <w:t>)</w:t>
      </w:r>
      <w:r w:rsidR="00343ABF">
        <w:rPr>
          <w:rFonts w:ascii="Times New Roman" w:hAnsi="Times New Roman"/>
          <w:sz w:val="24"/>
        </w:rPr>
        <w:t>.</w:t>
      </w:r>
    </w:p>
    <w:p w14:paraId="3327B939" w14:textId="77777777" w:rsidR="00E22239" w:rsidRDefault="00E22239" w:rsidP="00E96711">
      <w:pPr>
        <w:rPr>
          <w:rFonts w:ascii="Times New Roman" w:hAnsi="Times New Roman"/>
          <w:sz w:val="24"/>
        </w:rPr>
      </w:pPr>
    </w:p>
    <w:p w14:paraId="7596D3BE" w14:textId="7626D260" w:rsidR="00E22239" w:rsidRDefault="00E22239" w:rsidP="00E96711">
      <w:pPr>
        <w:rPr>
          <w:rFonts w:ascii="Times New Roman" w:hAnsi="Times New Roman"/>
          <w:sz w:val="24"/>
        </w:rPr>
      </w:pPr>
      <w:r w:rsidRPr="00015D95">
        <w:rPr>
          <w:rFonts w:ascii="Times New Roman" w:hAnsi="Times New Roman"/>
          <w:b/>
          <w:bCs/>
          <w:sz w:val="24"/>
        </w:rPr>
        <w:t xml:space="preserve">Eelnõu §-ga </w:t>
      </w:r>
      <w:r w:rsidR="00D10BDC">
        <w:rPr>
          <w:rFonts w:ascii="Times New Roman" w:hAnsi="Times New Roman"/>
          <w:b/>
          <w:bCs/>
          <w:sz w:val="24"/>
        </w:rPr>
        <w:t>4</w:t>
      </w:r>
      <w:r>
        <w:rPr>
          <w:rFonts w:ascii="Times New Roman" w:hAnsi="Times New Roman"/>
          <w:sz w:val="24"/>
        </w:rPr>
        <w:t xml:space="preserve"> </w:t>
      </w:r>
      <w:r w:rsidR="00DE3A13">
        <w:rPr>
          <w:rFonts w:ascii="Times New Roman" w:hAnsi="Times New Roman"/>
          <w:sz w:val="24"/>
        </w:rPr>
        <w:t>tunnistatakse kehtetuks</w:t>
      </w:r>
      <w:r>
        <w:rPr>
          <w:rFonts w:ascii="Times New Roman" w:hAnsi="Times New Roman"/>
          <w:sz w:val="24"/>
        </w:rPr>
        <w:t xml:space="preserve"> </w:t>
      </w:r>
      <w:r w:rsidR="00941673">
        <w:rPr>
          <w:rFonts w:ascii="Times New Roman" w:hAnsi="Times New Roman"/>
          <w:sz w:val="24"/>
        </w:rPr>
        <w:t>maksukorralduse seaduse §</w:t>
      </w:r>
      <w:r w:rsidR="00DE3A13">
        <w:rPr>
          <w:rFonts w:ascii="Times New Roman" w:hAnsi="Times New Roman"/>
          <w:sz w:val="24"/>
        </w:rPr>
        <w:t xml:space="preserve"> 25</w:t>
      </w:r>
      <w:r w:rsidR="00DE3A13" w:rsidRPr="00DE3A13">
        <w:rPr>
          <w:rFonts w:ascii="Times New Roman" w:hAnsi="Times New Roman"/>
          <w:sz w:val="24"/>
          <w:vertAlign w:val="superscript"/>
        </w:rPr>
        <w:t>1</w:t>
      </w:r>
      <w:r w:rsidR="00DE3A13">
        <w:rPr>
          <w:rFonts w:ascii="Times New Roman" w:hAnsi="Times New Roman"/>
          <w:sz w:val="24"/>
        </w:rPr>
        <w:t xml:space="preserve"> lõike 4 punkt 11, mille kohaselt kantakse</w:t>
      </w:r>
      <w:r w:rsidR="00892C3D">
        <w:rPr>
          <w:rFonts w:ascii="Times New Roman" w:hAnsi="Times New Roman"/>
          <w:sz w:val="24"/>
        </w:rPr>
        <w:t xml:space="preserve"> riiklik lepitaja</w:t>
      </w:r>
      <w:r w:rsidR="00DE3A13">
        <w:rPr>
          <w:rFonts w:ascii="Times New Roman" w:hAnsi="Times New Roman"/>
          <w:sz w:val="24"/>
        </w:rPr>
        <w:t xml:space="preserve"> töötamise registris</w:t>
      </w:r>
      <w:r w:rsidR="00892C3D">
        <w:rPr>
          <w:rFonts w:ascii="Times New Roman" w:hAnsi="Times New Roman"/>
          <w:sz w:val="24"/>
        </w:rPr>
        <w:t>se.</w:t>
      </w:r>
      <w:r w:rsidR="00892C3D" w:rsidRPr="00892C3D">
        <w:rPr>
          <w:rFonts w:ascii="Times New Roman" w:hAnsi="Times New Roman"/>
          <w:sz w:val="24"/>
        </w:rPr>
        <w:t xml:space="preserve"> </w:t>
      </w:r>
      <w:r w:rsidR="00892C3D">
        <w:rPr>
          <w:rFonts w:ascii="Times New Roman" w:hAnsi="Times New Roman"/>
          <w:sz w:val="24"/>
        </w:rPr>
        <w:t xml:space="preserve">Kuivõrd riikliku lepitaja ülesandeid täidab edaspidi õiguskantsler, </w:t>
      </w:r>
      <w:ins w:id="410" w:author="Aili Sandre" w:date="2024-09-18T13:26:00Z">
        <w:r w:rsidR="00812BBB">
          <w:rPr>
            <w:rFonts w:ascii="Times New Roman" w:hAnsi="Times New Roman"/>
            <w:sz w:val="24"/>
          </w:rPr>
          <w:t>jäetakse</w:t>
        </w:r>
      </w:ins>
      <w:del w:id="411" w:author="Aili Sandre" w:date="2024-09-18T13:26:00Z">
        <w:r w:rsidR="00892C3D" w:rsidDel="00812BBB">
          <w:rPr>
            <w:rFonts w:ascii="Times New Roman" w:hAnsi="Times New Roman"/>
            <w:sz w:val="24"/>
          </w:rPr>
          <w:delText>eemaldatakse</w:delText>
        </w:r>
      </w:del>
      <w:r w:rsidR="00892C3D">
        <w:rPr>
          <w:rFonts w:ascii="Times New Roman" w:hAnsi="Times New Roman"/>
          <w:sz w:val="24"/>
        </w:rPr>
        <w:t xml:space="preserve"> seadusest </w:t>
      </w:r>
      <w:ins w:id="412" w:author="Aili Sandre" w:date="2024-09-18T13:26:00Z">
        <w:r w:rsidR="00812BBB">
          <w:rPr>
            <w:rFonts w:ascii="Times New Roman" w:hAnsi="Times New Roman"/>
            <w:sz w:val="24"/>
          </w:rPr>
          <w:t xml:space="preserve">välja </w:t>
        </w:r>
      </w:ins>
      <w:r w:rsidR="00892C3D">
        <w:rPr>
          <w:rFonts w:ascii="Times New Roman" w:hAnsi="Times New Roman"/>
          <w:sz w:val="24"/>
        </w:rPr>
        <w:t>viide riiklikule lepitajale.</w:t>
      </w:r>
    </w:p>
    <w:p w14:paraId="227ECD4D" w14:textId="77777777" w:rsidR="00E22239" w:rsidRDefault="00E22239" w:rsidP="00E96711">
      <w:pPr>
        <w:rPr>
          <w:rFonts w:ascii="Times New Roman" w:hAnsi="Times New Roman"/>
          <w:sz w:val="24"/>
        </w:rPr>
      </w:pPr>
    </w:p>
    <w:p w14:paraId="4985E467" w14:textId="2E7EF806" w:rsidR="00015D95" w:rsidRDefault="00015D95" w:rsidP="00E96711">
      <w:pPr>
        <w:rPr>
          <w:rFonts w:ascii="Times New Roman" w:hAnsi="Times New Roman"/>
          <w:sz w:val="24"/>
        </w:rPr>
      </w:pPr>
      <w:r w:rsidRPr="00015D95">
        <w:rPr>
          <w:rFonts w:ascii="Times New Roman" w:hAnsi="Times New Roman"/>
          <w:b/>
          <w:bCs/>
          <w:sz w:val="24"/>
        </w:rPr>
        <w:t xml:space="preserve">Eelnõu §-ga </w:t>
      </w:r>
      <w:r w:rsidR="00D10BDC">
        <w:rPr>
          <w:rFonts w:ascii="Times New Roman" w:hAnsi="Times New Roman"/>
          <w:b/>
          <w:bCs/>
          <w:sz w:val="24"/>
        </w:rPr>
        <w:t>5</w:t>
      </w:r>
      <w:r>
        <w:rPr>
          <w:rFonts w:ascii="Times New Roman" w:hAnsi="Times New Roman"/>
          <w:sz w:val="24"/>
        </w:rPr>
        <w:t xml:space="preserve"> muudetakse </w:t>
      </w:r>
      <w:r w:rsidR="00E6443E">
        <w:rPr>
          <w:rFonts w:ascii="Times New Roman" w:hAnsi="Times New Roman"/>
          <w:sz w:val="24"/>
        </w:rPr>
        <w:t>ravikindlustuse seaduse §</w:t>
      </w:r>
      <w:r w:rsidR="006A6BD5">
        <w:rPr>
          <w:rFonts w:ascii="Times New Roman" w:hAnsi="Times New Roman"/>
          <w:sz w:val="24"/>
        </w:rPr>
        <w:t xml:space="preserve"> 5 lõike 2 punkti 2 ja § 6 pealkirja. </w:t>
      </w:r>
      <w:r w:rsidR="00D66ECF">
        <w:rPr>
          <w:rFonts w:ascii="Times New Roman" w:hAnsi="Times New Roman"/>
          <w:sz w:val="24"/>
        </w:rPr>
        <w:t>Kehtiv r</w:t>
      </w:r>
      <w:r w:rsidR="00044E06">
        <w:rPr>
          <w:rFonts w:ascii="Times New Roman" w:hAnsi="Times New Roman"/>
          <w:sz w:val="24"/>
        </w:rPr>
        <w:t xml:space="preserve">avikindlustuse seadus reguleerib </w:t>
      </w:r>
      <w:r w:rsidR="00D66ECF">
        <w:rPr>
          <w:rFonts w:ascii="Times New Roman" w:hAnsi="Times New Roman"/>
          <w:sz w:val="24"/>
        </w:rPr>
        <w:t xml:space="preserve">riikliku lepitaja </w:t>
      </w:r>
      <w:r w:rsidR="006567B4">
        <w:rPr>
          <w:rFonts w:ascii="Times New Roman" w:hAnsi="Times New Roman"/>
          <w:sz w:val="24"/>
        </w:rPr>
        <w:t xml:space="preserve">kindlustuskaitset. </w:t>
      </w:r>
      <w:del w:id="413" w:author="Aili Sandre" w:date="2024-09-18T14:17:00Z">
        <w:r w:rsidR="006567B4">
          <w:rPr>
            <w:rFonts w:ascii="Times New Roman" w:hAnsi="Times New Roman"/>
            <w:sz w:val="24"/>
          </w:rPr>
          <w:delText>Kuivõrd</w:delText>
        </w:r>
      </w:del>
      <w:ins w:id="414" w:author="Aili Sandre" w:date="2024-09-18T14:17:00Z">
        <w:r w:rsidR="006567B4">
          <w:rPr>
            <w:rFonts w:ascii="Times New Roman" w:hAnsi="Times New Roman"/>
            <w:sz w:val="24"/>
          </w:rPr>
          <w:t>Ku</w:t>
        </w:r>
      </w:ins>
      <w:ins w:id="415" w:author="Aili Sandre" w:date="2024-09-18T13:26:00Z">
        <w:r w:rsidR="00812BBB">
          <w:rPr>
            <w:rFonts w:ascii="Times New Roman" w:hAnsi="Times New Roman"/>
            <w:sz w:val="24"/>
          </w:rPr>
          <w:t>na</w:t>
        </w:r>
      </w:ins>
      <w:del w:id="416" w:author="Aili Sandre" w:date="2024-09-18T13:26:00Z">
        <w:r w:rsidR="006567B4" w:rsidDel="00812BBB">
          <w:rPr>
            <w:rFonts w:ascii="Times New Roman" w:hAnsi="Times New Roman"/>
            <w:sz w:val="24"/>
          </w:rPr>
          <w:delText>ivõrd</w:delText>
        </w:r>
      </w:del>
      <w:r w:rsidR="006567B4">
        <w:rPr>
          <w:rFonts w:ascii="Times New Roman" w:hAnsi="Times New Roman"/>
          <w:sz w:val="24"/>
        </w:rPr>
        <w:t xml:space="preserve"> riikliku lepitaja ülesandeid täidab edaspidi õiguskantsler, </w:t>
      </w:r>
      <w:ins w:id="417" w:author="Aili Sandre" w:date="2024-09-18T13:26:00Z">
        <w:r w:rsidR="00812BBB">
          <w:rPr>
            <w:rFonts w:ascii="Times New Roman" w:hAnsi="Times New Roman"/>
            <w:sz w:val="24"/>
          </w:rPr>
          <w:t>jäetakse</w:t>
        </w:r>
      </w:ins>
      <w:del w:id="418" w:author="Aili Sandre" w:date="2024-09-18T13:26:00Z">
        <w:r w:rsidR="006567B4" w:rsidDel="00812BBB">
          <w:rPr>
            <w:rFonts w:ascii="Times New Roman" w:hAnsi="Times New Roman"/>
            <w:sz w:val="24"/>
          </w:rPr>
          <w:delText>eemaldatakse</w:delText>
        </w:r>
      </w:del>
      <w:r w:rsidR="006567B4">
        <w:rPr>
          <w:rFonts w:ascii="Times New Roman" w:hAnsi="Times New Roman"/>
          <w:sz w:val="24"/>
        </w:rPr>
        <w:t xml:space="preserve"> seadusest </w:t>
      </w:r>
      <w:ins w:id="419" w:author="Aili Sandre" w:date="2024-09-18T13:26:00Z">
        <w:r w:rsidR="00812BBB">
          <w:rPr>
            <w:rFonts w:ascii="Times New Roman" w:hAnsi="Times New Roman"/>
            <w:sz w:val="24"/>
          </w:rPr>
          <w:t xml:space="preserve">välja </w:t>
        </w:r>
      </w:ins>
      <w:r w:rsidR="006567B4">
        <w:rPr>
          <w:rFonts w:ascii="Times New Roman" w:hAnsi="Times New Roman"/>
          <w:sz w:val="24"/>
        </w:rPr>
        <w:t>viide riiklikule lepitajale.</w:t>
      </w:r>
    </w:p>
    <w:p w14:paraId="149F1EF2" w14:textId="77777777" w:rsidR="00D10BDC" w:rsidRDefault="00D10BDC" w:rsidP="00E96711">
      <w:pPr>
        <w:rPr>
          <w:rFonts w:ascii="Times New Roman" w:hAnsi="Times New Roman"/>
          <w:sz w:val="24"/>
        </w:rPr>
      </w:pPr>
    </w:p>
    <w:p w14:paraId="7609F925" w14:textId="77777777" w:rsidR="007B321D" w:rsidRDefault="00D10BDC" w:rsidP="00E96711">
      <w:pPr>
        <w:rPr>
          <w:rFonts w:ascii="Times New Roman" w:hAnsi="Times New Roman"/>
          <w:sz w:val="24"/>
        </w:rPr>
      </w:pPr>
      <w:r w:rsidRPr="00015D95">
        <w:rPr>
          <w:rFonts w:ascii="Times New Roman" w:hAnsi="Times New Roman"/>
          <w:b/>
          <w:bCs/>
          <w:sz w:val="24"/>
        </w:rPr>
        <w:t>Eelnõu §-g</w:t>
      </w:r>
      <w:r w:rsidR="007B321D">
        <w:rPr>
          <w:rFonts w:ascii="Times New Roman" w:hAnsi="Times New Roman"/>
          <w:b/>
          <w:bCs/>
          <w:sz w:val="24"/>
        </w:rPr>
        <w:t>a</w:t>
      </w:r>
      <w:r w:rsidRPr="00015D95">
        <w:rPr>
          <w:rFonts w:ascii="Times New Roman" w:hAnsi="Times New Roman"/>
          <w:b/>
          <w:bCs/>
          <w:sz w:val="24"/>
        </w:rPr>
        <w:t xml:space="preserve"> </w:t>
      </w:r>
      <w:r>
        <w:rPr>
          <w:rFonts w:ascii="Times New Roman" w:hAnsi="Times New Roman"/>
          <w:b/>
          <w:bCs/>
          <w:sz w:val="24"/>
        </w:rPr>
        <w:t>6</w:t>
      </w:r>
      <w:r>
        <w:rPr>
          <w:rFonts w:ascii="Times New Roman" w:hAnsi="Times New Roman"/>
          <w:sz w:val="24"/>
        </w:rPr>
        <w:t xml:space="preserve"> muudetakse tööturumeetmete seadus</w:t>
      </w:r>
      <w:r w:rsidR="007B321D">
        <w:rPr>
          <w:rFonts w:ascii="Times New Roman" w:hAnsi="Times New Roman"/>
          <w:sz w:val="24"/>
        </w:rPr>
        <w:t>t.</w:t>
      </w:r>
    </w:p>
    <w:p w14:paraId="040801DD" w14:textId="77777777" w:rsidR="007B321D" w:rsidRDefault="007B321D" w:rsidP="00E96711">
      <w:pPr>
        <w:rPr>
          <w:rFonts w:ascii="Times New Roman" w:hAnsi="Times New Roman"/>
          <w:sz w:val="24"/>
        </w:rPr>
      </w:pPr>
    </w:p>
    <w:p w14:paraId="4D3F5004" w14:textId="29ECB44E" w:rsidR="00D10BDC" w:rsidRDefault="007B321D" w:rsidP="00E96711">
      <w:pPr>
        <w:rPr>
          <w:rFonts w:ascii="Times New Roman" w:hAnsi="Times New Roman"/>
          <w:sz w:val="24"/>
        </w:rPr>
      </w:pPr>
      <w:r w:rsidRPr="007B321D">
        <w:rPr>
          <w:rFonts w:ascii="Times New Roman" w:hAnsi="Times New Roman"/>
          <w:b/>
          <w:bCs/>
          <w:sz w:val="24"/>
        </w:rPr>
        <w:t>Eelnõu § 6 punktiga 1</w:t>
      </w:r>
      <w:r>
        <w:rPr>
          <w:rFonts w:ascii="Times New Roman" w:hAnsi="Times New Roman"/>
          <w:sz w:val="24"/>
        </w:rPr>
        <w:t xml:space="preserve"> muudetakse tööturumeetmete seaduse</w:t>
      </w:r>
      <w:r w:rsidR="00D10BDC">
        <w:rPr>
          <w:rFonts w:ascii="Times New Roman" w:hAnsi="Times New Roman"/>
          <w:sz w:val="24"/>
        </w:rPr>
        <w:t xml:space="preserve"> </w:t>
      </w:r>
      <w:r w:rsidR="00D10BDC" w:rsidRPr="00D10BDC">
        <w:rPr>
          <w:rFonts w:ascii="Times New Roman" w:hAnsi="Times New Roman"/>
          <w:sz w:val="24"/>
        </w:rPr>
        <w:t xml:space="preserve">§ 8 lõike 4 </w:t>
      </w:r>
      <w:r w:rsidR="00D10BDC">
        <w:rPr>
          <w:rFonts w:ascii="Times New Roman" w:hAnsi="Times New Roman"/>
          <w:sz w:val="24"/>
        </w:rPr>
        <w:t>punkti</w:t>
      </w:r>
      <w:r w:rsidR="00D10BDC" w:rsidRPr="00D10BDC">
        <w:rPr>
          <w:rFonts w:ascii="Times New Roman" w:hAnsi="Times New Roman"/>
          <w:sz w:val="24"/>
        </w:rPr>
        <w:t xml:space="preserve"> 4 ja § 18 lõike 3 </w:t>
      </w:r>
      <w:r w:rsidR="00D10BDC">
        <w:rPr>
          <w:rFonts w:ascii="Times New Roman" w:hAnsi="Times New Roman"/>
          <w:sz w:val="24"/>
        </w:rPr>
        <w:t>punkti</w:t>
      </w:r>
      <w:r w:rsidR="00D10BDC" w:rsidRPr="00D10BDC">
        <w:rPr>
          <w:rFonts w:ascii="Times New Roman" w:hAnsi="Times New Roman"/>
          <w:sz w:val="24"/>
        </w:rPr>
        <w:t xml:space="preserve"> 2</w:t>
      </w:r>
      <w:r w:rsidR="00D10BDC">
        <w:rPr>
          <w:rFonts w:ascii="Times New Roman" w:hAnsi="Times New Roman"/>
          <w:sz w:val="24"/>
        </w:rPr>
        <w:t xml:space="preserve">. </w:t>
      </w:r>
      <w:del w:id="420" w:author="Aili Sandre" w:date="2024-09-18T14:17:00Z">
        <w:r w:rsidR="00F63397">
          <w:rPr>
            <w:rFonts w:ascii="Times New Roman" w:hAnsi="Times New Roman"/>
            <w:sz w:val="24"/>
          </w:rPr>
          <w:delText>Kuivõrd</w:delText>
        </w:r>
      </w:del>
      <w:ins w:id="421" w:author="Aili Sandre" w:date="2024-09-18T14:17:00Z">
        <w:r w:rsidR="00F63397">
          <w:rPr>
            <w:rFonts w:ascii="Times New Roman" w:hAnsi="Times New Roman"/>
            <w:sz w:val="24"/>
          </w:rPr>
          <w:t>Ku</w:t>
        </w:r>
      </w:ins>
      <w:ins w:id="422" w:author="Aili Sandre" w:date="2024-09-18T13:27:00Z">
        <w:r w:rsidR="00812BBB">
          <w:rPr>
            <w:rFonts w:ascii="Times New Roman" w:hAnsi="Times New Roman"/>
            <w:sz w:val="24"/>
          </w:rPr>
          <w:t>na</w:t>
        </w:r>
      </w:ins>
      <w:del w:id="423" w:author="Aili Sandre" w:date="2024-09-18T13:27:00Z">
        <w:r w:rsidR="00F63397" w:rsidDel="00812BBB">
          <w:rPr>
            <w:rFonts w:ascii="Times New Roman" w:hAnsi="Times New Roman"/>
            <w:sz w:val="24"/>
          </w:rPr>
          <w:delText>ivõrd</w:delText>
        </w:r>
      </w:del>
      <w:r w:rsidR="00F63397">
        <w:rPr>
          <w:rFonts w:ascii="Times New Roman" w:hAnsi="Times New Roman"/>
          <w:sz w:val="24"/>
        </w:rPr>
        <w:t xml:space="preserve"> riikliku lepitaja ülesandeid täidab edaspidi õiguskantsler, </w:t>
      </w:r>
      <w:ins w:id="424" w:author="Aili Sandre" w:date="2024-09-18T13:27:00Z">
        <w:r w:rsidR="00812BBB">
          <w:rPr>
            <w:rFonts w:ascii="Times New Roman" w:hAnsi="Times New Roman"/>
            <w:sz w:val="24"/>
          </w:rPr>
          <w:t>jäetakse</w:t>
        </w:r>
      </w:ins>
      <w:del w:id="425" w:author="Aili Sandre" w:date="2024-09-18T13:27:00Z">
        <w:r w:rsidR="00F63397" w:rsidDel="00812BBB">
          <w:rPr>
            <w:rFonts w:ascii="Times New Roman" w:hAnsi="Times New Roman"/>
            <w:sz w:val="24"/>
          </w:rPr>
          <w:delText>eemaldatakse</w:delText>
        </w:r>
      </w:del>
      <w:r w:rsidR="00F63397">
        <w:rPr>
          <w:rFonts w:ascii="Times New Roman" w:hAnsi="Times New Roman"/>
          <w:sz w:val="24"/>
        </w:rPr>
        <w:t xml:space="preserve"> seadusest </w:t>
      </w:r>
      <w:ins w:id="426" w:author="Aili Sandre" w:date="2024-09-18T13:27:00Z">
        <w:r w:rsidR="00812BBB">
          <w:rPr>
            <w:rFonts w:ascii="Times New Roman" w:hAnsi="Times New Roman"/>
            <w:sz w:val="24"/>
          </w:rPr>
          <w:t xml:space="preserve">välja </w:t>
        </w:r>
      </w:ins>
      <w:r w:rsidR="00F63397">
        <w:rPr>
          <w:rFonts w:ascii="Times New Roman" w:hAnsi="Times New Roman"/>
          <w:sz w:val="24"/>
        </w:rPr>
        <w:t>viide riiklikule lepitajale.</w:t>
      </w:r>
      <w:del w:id="427" w:author="Aili Sandre" w:date="2024-09-18T13:27:00Z">
        <w:r w:rsidR="00F63397" w:rsidDel="00812BBB">
          <w:rPr>
            <w:rFonts w:ascii="Times New Roman" w:hAnsi="Times New Roman"/>
            <w:sz w:val="24"/>
          </w:rPr>
          <w:delText xml:space="preserve"> </w:delText>
        </w:r>
      </w:del>
    </w:p>
    <w:p w14:paraId="715AFA9B" w14:textId="77777777" w:rsidR="007B321D" w:rsidRDefault="007B321D" w:rsidP="00E96711">
      <w:pPr>
        <w:rPr>
          <w:rFonts w:ascii="Times New Roman" w:hAnsi="Times New Roman"/>
          <w:sz w:val="24"/>
        </w:rPr>
      </w:pPr>
    </w:p>
    <w:p w14:paraId="080B592B" w14:textId="20D1F2A4" w:rsidR="007B321D" w:rsidRDefault="007B321D" w:rsidP="00E96711">
      <w:pPr>
        <w:rPr>
          <w:rFonts w:ascii="Times New Roman" w:hAnsi="Times New Roman"/>
          <w:sz w:val="24"/>
        </w:rPr>
      </w:pPr>
      <w:r w:rsidRPr="007B321D">
        <w:rPr>
          <w:rFonts w:ascii="Times New Roman" w:hAnsi="Times New Roman"/>
          <w:b/>
          <w:bCs/>
          <w:sz w:val="24"/>
        </w:rPr>
        <w:t>Eelnõu § 6 punktiga 2</w:t>
      </w:r>
      <w:r>
        <w:rPr>
          <w:rFonts w:ascii="Times New Roman" w:hAnsi="Times New Roman"/>
          <w:sz w:val="24"/>
        </w:rPr>
        <w:t xml:space="preserve"> lisatakse tööturumeetmete </w:t>
      </w:r>
      <w:del w:id="428" w:author="Aili Sandre" w:date="2024-09-18T14:17:00Z">
        <w:r>
          <w:rPr>
            <w:rFonts w:ascii="Times New Roman" w:hAnsi="Times New Roman"/>
            <w:sz w:val="24"/>
          </w:rPr>
          <w:delText>seadusele</w:delText>
        </w:r>
      </w:del>
      <w:ins w:id="429" w:author="Aili Sandre" w:date="2024-09-18T14:17:00Z">
        <w:r>
          <w:rPr>
            <w:rFonts w:ascii="Times New Roman" w:hAnsi="Times New Roman"/>
            <w:sz w:val="24"/>
          </w:rPr>
          <w:t>seaduse</w:t>
        </w:r>
      </w:ins>
      <w:ins w:id="430" w:author="Aili Sandre" w:date="2024-09-18T13:27:00Z">
        <w:r w:rsidR="00812BBB">
          <w:rPr>
            <w:rFonts w:ascii="Times New Roman" w:hAnsi="Times New Roman"/>
            <w:sz w:val="24"/>
          </w:rPr>
          <w:t>sse</w:t>
        </w:r>
      </w:ins>
      <w:del w:id="431" w:author="Aili Sandre" w:date="2024-09-18T13:27:00Z">
        <w:r w:rsidDel="00812BBB">
          <w:rPr>
            <w:rFonts w:ascii="Times New Roman" w:hAnsi="Times New Roman"/>
            <w:sz w:val="24"/>
          </w:rPr>
          <w:delText>le</w:delText>
        </w:r>
      </w:del>
      <w:r>
        <w:rPr>
          <w:rFonts w:ascii="Times New Roman" w:hAnsi="Times New Roman"/>
          <w:sz w:val="24"/>
        </w:rPr>
        <w:t xml:space="preserve"> rakendussättena </w:t>
      </w:r>
      <w:r w:rsidRPr="007B321D">
        <w:rPr>
          <w:rFonts w:ascii="Times New Roman" w:hAnsi="Times New Roman"/>
          <w:sz w:val="24"/>
        </w:rPr>
        <w:t>§ 35</w:t>
      </w:r>
      <w:r w:rsidRPr="007B321D">
        <w:rPr>
          <w:rFonts w:ascii="Times New Roman" w:hAnsi="Times New Roman"/>
          <w:sz w:val="24"/>
          <w:vertAlign w:val="superscript"/>
        </w:rPr>
        <w:t>1</w:t>
      </w:r>
      <w:r>
        <w:rPr>
          <w:rFonts w:ascii="Times New Roman" w:hAnsi="Times New Roman"/>
          <w:sz w:val="24"/>
        </w:rPr>
        <w:t>, mis sätestab e</w:t>
      </w:r>
      <w:r w:rsidRPr="007B321D">
        <w:rPr>
          <w:rFonts w:ascii="Times New Roman" w:hAnsi="Times New Roman"/>
          <w:sz w:val="24"/>
        </w:rPr>
        <w:t>risuse</w:t>
      </w:r>
      <w:del w:id="432" w:author="Aili Sandre" w:date="2024-09-18T13:27:00Z">
        <w:r w:rsidRPr="007B321D" w:rsidDel="00812BBB">
          <w:rPr>
            <w:rFonts w:ascii="Times New Roman" w:hAnsi="Times New Roman"/>
            <w:sz w:val="24"/>
          </w:rPr>
          <w:delText>d</w:delText>
        </w:r>
      </w:del>
      <w:r w:rsidRPr="007B321D">
        <w:rPr>
          <w:rFonts w:ascii="Times New Roman" w:hAnsi="Times New Roman"/>
          <w:sz w:val="24"/>
        </w:rPr>
        <w:t xml:space="preserve"> riikliku lepitaja ülesannete ümberkorraldamisel</w:t>
      </w:r>
      <w:r>
        <w:rPr>
          <w:rFonts w:ascii="Times New Roman" w:hAnsi="Times New Roman"/>
          <w:sz w:val="24"/>
        </w:rPr>
        <w:t xml:space="preserve">. Sätte kohaselt kohaldatakse </w:t>
      </w:r>
      <w:r w:rsidRPr="00B96BB6">
        <w:rPr>
          <w:rFonts w:ascii="Times New Roman" w:hAnsi="Times New Roman"/>
          <w:sz w:val="24"/>
        </w:rPr>
        <w:t xml:space="preserve">2025. </w:t>
      </w:r>
      <w:del w:id="433" w:author="Aili Sandre" w:date="2024-09-18T14:17:00Z">
        <w:r w:rsidRPr="00B96BB6">
          <w:rPr>
            <w:rFonts w:ascii="Times New Roman" w:hAnsi="Times New Roman"/>
            <w:sz w:val="24"/>
          </w:rPr>
          <w:delText>a</w:delText>
        </w:r>
      </w:del>
      <w:ins w:id="434" w:author="Aili Sandre" w:date="2024-09-18T14:17:00Z">
        <w:r w:rsidRPr="00B96BB6">
          <w:rPr>
            <w:rFonts w:ascii="Times New Roman" w:hAnsi="Times New Roman"/>
            <w:sz w:val="24"/>
          </w:rPr>
          <w:t>a</w:t>
        </w:r>
      </w:ins>
      <w:ins w:id="435" w:author="Aili Sandre" w:date="2024-09-18T13:27:00Z">
        <w:r w:rsidR="00812BBB">
          <w:rPr>
            <w:rFonts w:ascii="Times New Roman" w:hAnsi="Times New Roman"/>
            <w:sz w:val="24"/>
          </w:rPr>
          <w:t>asta</w:t>
        </w:r>
      </w:ins>
      <w:r w:rsidRPr="00B96BB6">
        <w:rPr>
          <w:rFonts w:ascii="Times New Roman" w:hAnsi="Times New Roman"/>
          <w:sz w:val="24"/>
        </w:rPr>
        <w:t xml:space="preserve"> 31. märtsi seisuga ametisse nimetatud riikliku lepitaja</w:t>
      </w:r>
      <w:r>
        <w:rPr>
          <w:rFonts w:ascii="Times New Roman" w:hAnsi="Times New Roman"/>
          <w:sz w:val="24"/>
        </w:rPr>
        <w:t xml:space="preserve"> </w:t>
      </w:r>
      <w:ins w:id="436" w:author="Aili Sandre" w:date="2024-09-18T13:27:00Z">
        <w:r w:rsidR="00812BBB">
          <w:rPr>
            <w:rFonts w:ascii="Times New Roman" w:hAnsi="Times New Roman"/>
            <w:sz w:val="24"/>
          </w:rPr>
          <w:t>su</w:t>
        </w:r>
      </w:ins>
      <w:ins w:id="437" w:author="Aili Sandre" w:date="2024-09-18T13:28:00Z">
        <w:r w:rsidR="00812BBB">
          <w:rPr>
            <w:rFonts w:ascii="Times New Roman" w:hAnsi="Times New Roman"/>
            <w:sz w:val="24"/>
          </w:rPr>
          <w:t>htes</w:t>
        </w:r>
      </w:ins>
      <w:del w:id="438" w:author="Aili Sandre" w:date="2024-09-18T13:28:00Z">
        <w:r w:rsidDel="00812BBB">
          <w:rPr>
            <w:rFonts w:ascii="Times New Roman" w:hAnsi="Times New Roman"/>
            <w:sz w:val="24"/>
          </w:rPr>
          <w:delText>osas</w:delText>
        </w:r>
      </w:del>
      <w:r>
        <w:rPr>
          <w:rFonts w:ascii="Times New Roman" w:hAnsi="Times New Roman"/>
          <w:sz w:val="24"/>
        </w:rPr>
        <w:t xml:space="preserve"> tööturumeetmete seaduse </w:t>
      </w:r>
      <w:r w:rsidRPr="00D57FFD">
        <w:rPr>
          <w:rFonts w:ascii="Times New Roman" w:hAnsi="Times New Roman"/>
          <w:sz w:val="24"/>
        </w:rPr>
        <w:t xml:space="preserve">2025. </w:t>
      </w:r>
      <w:del w:id="439" w:author="Aili Sandre" w:date="2024-09-18T14:17:00Z">
        <w:r w:rsidRPr="00D57FFD">
          <w:rPr>
            <w:rFonts w:ascii="Times New Roman" w:hAnsi="Times New Roman"/>
            <w:sz w:val="24"/>
          </w:rPr>
          <w:delText>a</w:delText>
        </w:r>
      </w:del>
      <w:ins w:id="440" w:author="Aili Sandre" w:date="2024-09-18T14:17:00Z">
        <w:r w:rsidRPr="00D57FFD">
          <w:rPr>
            <w:rFonts w:ascii="Times New Roman" w:hAnsi="Times New Roman"/>
            <w:sz w:val="24"/>
          </w:rPr>
          <w:t>a</w:t>
        </w:r>
      </w:ins>
      <w:ins w:id="441" w:author="Aili Sandre" w:date="2024-09-18T13:28:00Z">
        <w:r w:rsidR="00812BBB">
          <w:rPr>
            <w:rFonts w:ascii="Times New Roman" w:hAnsi="Times New Roman"/>
            <w:sz w:val="24"/>
          </w:rPr>
          <w:t>asta</w:t>
        </w:r>
      </w:ins>
      <w:r w:rsidRPr="00D57FFD">
        <w:rPr>
          <w:rFonts w:ascii="Times New Roman" w:hAnsi="Times New Roman"/>
          <w:sz w:val="24"/>
        </w:rPr>
        <w:t xml:space="preserve"> 31. märtsi</w:t>
      </w:r>
      <w:r>
        <w:rPr>
          <w:rFonts w:ascii="Times New Roman" w:hAnsi="Times New Roman"/>
          <w:sz w:val="24"/>
        </w:rPr>
        <w:t>l kehtinud redaktsiooni.</w:t>
      </w:r>
    </w:p>
    <w:p w14:paraId="2F030300" w14:textId="77777777" w:rsidR="00E22239" w:rsidRDefault="00E22239" w:rsidP="00E96711">
      <w:pPr>
        <w:rPr>
          <w:rFonts w:ascii="Times New Roman" w:hAnsi="Times New Roman"/>
          <w:sz w:val="24"/>
        </w:rPr>
      </w:pPr>
    </w:p>
    <w:p w14:paraId="46ADE117" w14:textId="77777777" w:rsidR="002650F8" w:rsidRDefault="00015D95" w:rsidP="00E96711">
      <w:pPr>
        <w:rPr>
          <w:rFonts w:ascii="Times New Roman" w:hAnsi="Times New Roman"/>
          <w:sz w:val="24"/>
        </w:rPr>
      </w:pPr>
      <w:r w:rsidRPr="00015D95">
        <w:rPr>
          <w:rFonts w:ascii="Times New Roman" w:hAnsi="Times New Roman"/>
          <w:b/>
          <w:bCs/>
          <w:sz w:val="24"/>
        </w:rPr>
        <w:t xml:space="preserve">Eelnõu §-ga </w:t>
      </w:r>
      <w:r w:rsidR="00F63397">
        <w:rPr>
          <w:rFonts w:ascii="Times New Roman" w:hAnsi="Times New Roman"/>
          <w:b/>
          <w:bCs/>
          <w:sz w:val="24"/>
        </w:rPr>
        <w:t>7</w:t>
      </w:r>
      <w:r>
        <w:rPr>
          <w:rFonts w:ascii="Times New Roman" w:hAnsi="Times New Roman"/>
          <w:sz w:val="24"/>
        </w:rPr>
        <w:t xml:space="preserve"> muudetakse </w:t>
      </w:r>
      <w:r w:rsidR="00780801">
        <w:rPr>
          <w:rFonts w:ascii="Times New Roman" w:hAnsi="Times New Roman"/>
          <w:sz w:val="24"/>
        </w:rPr>
        <w:t>töötuskindlustuse seadus</w:t>
      </w:r>
      <w:r w:rsidR="002650F8">
        <w:rPr>
          <w:rFonts w:ascii="Times New Roman" w:hAnsi="Times New Roman"/>
          <w:sz w:val="24"/>
        </w:rPr>
        <w:t>t.</w:t>
      </w:r>
    </w:p>
    <w:p w14:paraId="17A597F1" w14:textId="77777777" w:rsidR="002650F8" w:rsidRDefault="002650F8" w:rsidP="00E96711">
      <w:pPr>
        <w:rPr>
          <w:rFonts w:ascii="Times New Roman" w:hAnsi="Times New Roman"/>
          <w:sz w:val="24"/>
        </w:rPr>
      </w:pPr>
    </w:p>
    <w:p w14:paraId="4383311F" w14:textId="38B5E32F" w:rsidR="00F97A2B" w:rsidRDefault="002650F8" w:rsidP="00E96711">
      <w:pPr>
        <w:rPr>
          <w:rFonts w:ascii="Times New Roman" w:hAnsi="Times New Roman"/>
          <w:sz w:val="24"/>
        </w:rPr>
      </w:pPr>
      <w:r w:rsidRPr="002650F8">
        <w:rPr>
          <w:rFonts w:ascii="Times New Roman" w:hAnsi="Times New Roman"/>
          <w:b/>
          <w:bCs/>
          <w:sz w:val="24"/>
        </w:rPr>
        <w:t>Eelnõu § 7 punktiga 1</w:t>
      </w:r>
      <w:r>
        <w:rPr>
          <w:rFonts w:ascii="Times New Roman" w:hAnsi="Times New Roman"/>
          <w:sz w:val="24"/>
        </w:rPr>
        <w:t xml:space="preserve"> muudetakse töötuskindlustuse seaduse</w:t>
      </w:r>
      <w:r w:rsidR="00780801">
        <w:rPr>
          <w:rFonts w:ascii="Times New Roman" w:hAnsi="Times New Roman"/>
          <w:sz w:val="24"/>
        </w:rPr>
        <w:t xml:space="preserve"> § 3 lõiget 1</w:t>
      </w:r>
      <w:r w:rsidR="00F97A2B">
        <w:rPr>
          <w:rFonts w:ascii="Times New Roman" w:hAnsi="Times New Roman"/>
          <w:sz w:val="24"/>
        </w:rPr>
        <w:t xml:space="preserve"> </w:t>
      </w:r>
      <w:r w:rsidR="00F97A2B" w:rsidRPr="00F97A2B">
        <w:rPr>
          <w:rFonts w:ascii="Times New Roman" w:hAnsi="Times New Roman"/>
          <w:sz w:val="24"/>
        </w:rPr>
        <w:t xml:space="preserve">ja § 7 lõike 1 punkti 1, </w:t>
      </w:r>
      <w:ins w:id="442" w:author="Aili Sandre" w:date="2024-09-18T13:28:00Z">
        <w:r w:rsidR="00812BBB">
          <w:rPr>
            <w:rFonts w:ascii="Times New Roman" w:hAnsi="Times New Roman"/>
            <w:sz w:val="24"/>
          </w:rPr>
          <w:t>jättes</w:t>
        </w:r>
      </w:ins>
      <w:del w:id="443" w:author="Aili Sandre" w:date="2024-09-18T13:28:00Z">
        <w:r w:rsidR="00F97A2B" w:rsidRPr="00F97A2B" w:rsidDel="00812BBB">
          <w:rPr>
            <w:rFonts w:ascii="Times New Roman" w:hAnsi="Times New Roman"/>
            <w:sz w:val="24"/>
          </w:rPr>
          <w:delText>eemaldades</w:delText>
        </w:r>
      </w:del>
      <w:r w:rsidR="00F97A2B" w:rsidRPr="00F97A2B">
        <w:rPr>
          <w:rFonts w:ascii="Times New Roman" w:hAnsi="Times New Roman"/>
          <w:sz w:val="24"/>
        </w:rPr>
        <w:t xml:space="preserve"> nendest sätetest </w:t>
      </w:r>
      <w:ins w:id="444" w:author="Aili Sandre" w:date="2024-09-18T13:28:00Z">
        <w:r w:rsidR="00812BBB">
          <w:rPr>
            <w:rFonts w:ascii="Times New Roman" w:hAnsi="Times New Roman"/>
            <w:sz w:val="24"/>
          </w:rPr>
          <w:t xml:space="preserve">välja </w:t>
        </w:r>
      </w:ins>
      <w:r w:rsidR="00F97A2B" w:rsidRPr="00F97A2B">
        <w:rPr>
          <w:rFonts w:ascii="Times New Roman" w:hAnsi="Times New Roman"/>
          <w:sz w:val="24"/>
        </w:rPr>
        <w:t xml:space="preserve">viited riiklikule lepitajale. Paragrahvi 3 lõike 1 kohaselt on töötuskindluse seaduse tähenduses kindlustatu lisaks näiteks töötajatele ja ametnikele ka riiklik lepitaja. </w:t>
      </w:r>
      <w:del w:id="445" w:author="Aili Sandre" w:date="2024-09-18T13:28:00Z">
        <w:r w:rsidR="00F97A2B" w:rsidRPr="00F97A2B" w:rsidDel="00812BBB">
          <w:rPr>
            <w:rFonts w:ascii="Times New Roman" w:hAnsi="Times New Roman"/>
            <w:sz w:val="24"/>
          </w:rPr>
          <w:delText xml:space="preserve">Paragrahvi 7 </w:delText>
        </w:r>
      </w:del>
      <w:del w:id="446" w:author="Aili Sandre" w:date="2024-09-18T14:17:00Z">
        <w:r w:rsidR="00F97A2B" w:rsidRPr="00F97A2B">
          <w:rPr>
            <w:rFonts w:ascii="Times New Roman" w:hAnsi="Times New Roman"/>
            <w:sz w:val="24"/>
          </w:rPr>
          <w:delText>lõike</w:delText>
        </w:r>
      </w:del>
      <w:del w:id="447" w:author="Aili Sandre" w:date="2024-09-18T13:28:00Z">
        <w:r w:rsidR="00F97A2B" w:rsidRPr="00F97A2B" w:rsidDel="00812BBB">
          <w:rPr>
            <w:rFonts w:ascii="Times New Roman" w:hAnsi="Times New Roman"/>
            <w:sz w:val="24"/>
          </w:rPr>
          <w:delText>l</w:delText>
        </w:r>
      </w:del>
      <w:ins w:id="448" w:author="Aili Sandre" w:date="2024-09-18T13:28:00Z">
        <w:r w:rsidR="00812BBB">
          <w:rPr>
            <w:rFonts w:ascii="Times New Roman" w:hAnsi="Times New Roman"/>
            <w:sz w:val="24"/>
          </w:rPr>
          <w:t>L</w:t>
        </w:r>
      </w:ins>
      <w:ins w:id="449" w:author="Aili Sandre" w:date="2024-09-18T14:17:00Z">
        <w:r w:rsidR="00F97A2B" w:rsidRPr="00F97A2B">
          <w:rPr>
            <w:rFonts w:ascii="Times New Roman" w:hAnsi="Times New Roman"/>
            <w:sz w:val="24"/>
          </w:rPr>
          <w:t>õike</w:t>
        </w:r>
      </w:ins>
      <w:r w:rsidR="00F97A2B" w:rsidRPr="00F97A2B">
        <w:rPr>
          <w:rFonts w:ascii="Times New Roman" w:hAnsi="Times New Roman"/>
          <w:sz w:val="24"/>
        </w:rPr>
        <w:t xml:space="preserve"> 1 punkti 1 kohaselt loetakse töötuskindlustusstaaži hulka ka periood, mil inimene sai tasu riikliku lepitajana ametis olemise eest, kui sellelt on kinni peetud töötuskindlustusmakse. </w:t>
      </w:r>
      <w:del w:id="450" w:author="Aili Sandre" w:date="2024-09-18T14:17:00Z">
        <w:r w:rsidR="00F97A2B" w:rsidRPr="00F97A2B">
          <w:rPr>
            <w:rFonts w:ascii="Times New Roman" w:hAnsi="Times New Roman"/>
            <w:sz w:val="24"/>
          </w:rPr>
          <w:delText>Kuivõrd</w:delText>
        </w:r>
      </w:del>
      <w:ins w:id="451" w:author="Aili Sandre" w:date="2024-09-18T14:17:00Z">
        <w:r w:rsidR="00F97A2B" w:rsidRPr="00F97A2B">
          <w:rPr>
            <w:rFonts w:ascii="Times New Roman" w:hAnsi="Times New Roman"/>
            <w:sz w:val="24"/>
          </w:rPr>
          <w:t>Ku</w:t>
        </w:r>
      </w:ins>
      <w:ins w:id="452" w:author="Aili Sandre" w:date="2024-09-18T13:28:00Z">
        <w:r w:rsidR="00812BBB">
          <w:rPr>
            <w:rFonts w:ascii="Times New Roman" w:hAnsi="Times New Roman"/>
            <w:sz w:val="24"/>
          </w:rPr>
          <w:t>na</w:t>
        </w:r>
      </w:ins>
      <w:del w:id="453" w:author="Aili Sandre" w:date="2024-09-18T13:28:00Z">
        <w:r w:rsidR="00F97A2B" w:rsidRPr="00F97A2B" w:rsidDel="00812BBB">
          <w:rPr>
            <w:rFonts w:ascii="Times New Roman" w:hAnsi="Times New Roman"/>
            <w:sz w:val="24"/>
          </w:rPr>
          <w:delText>ivõrd</w:delText>
        </w:r>
      </w:del>
      <w:r w:rsidR="00F97A2B" w:rsidRPr="00F97A2B">
        <w:rPr>
          <w:rFonts w:ascii="Times New Roman" w:hAnsi="Times New Roman"/>
          <w:sz w:val="24"/>
        </w:rPr>
        <w:t xml:space="preserve"> riikliku lepitaja ülesandeid täidab edaspidi õiguskantsler, </w:t>
      </w:r>
      <w:ins w:id="454" w:author="Aili Sandre" w:date="2024-09-18T13:29:00Z">
        <w:r w:rsidR="00812BBB">
          <w:rPr>
            <w:rFonts w:ascii="Times New Roman" w:hAnsi="Times New Roman"/>
            <w:sz w:val="24"/>
          </w:rPr>
          <w:t>jäetakse</w:t>
        </w:r>
      </w:ins>
      <w:del w:id="455" w:author="Aili Sandre" w:date="2024-09-18T13:29:00Z">
        <w:r w:rsidR="00F97A2B" w:rsidRPr="00F97A2B" w:rsidDel="00812BBB">
          <w:rPr>
            <w:rFonts w:ascii="Times New Roman" w:hAnsi="Times New Roman"/>
            <w:sz w:val="24"/>
          </w:rPr>
          <w:delText>eemaldatakse</w:delText>
        </w:r>
      </w:del>
      <w:r w:rsidR="00F97A2B" w:rsidRPr="00F97A2B">
        <w:rPr>
          <w:rFonts w:ascii="Times New Roman" w:hAnsi="Times New Roman"/>
          <w:sz w:val="24"/>
        </w:rPr>
        <w:t xml:space="preserve"> seadusest </w:t>
      </w:r>
      <w:ins w:id="456" w:author="Aili Sandre" w:date="2024-09-18T13:29:00Z">
        <w:r w:rsidR="00812BBB">
          <w:rPr>
            <w:rFonts w:ascii="Times New Roman" w:hAnsi="Times New Roman"/>
            <w:sz w:val="24"/>
          </w:rPr>
          <w:t xml:space="preserve">välja </w:t>
        </w:r>
      </w:ins>
      <w:r w:rsidR="00F97A2B" w:rsidRPr="00F97A2B">
        <w:rPr>
          <w:rFonts w:ascii="Times New Roman" w:hAnsi="Times New Roman"/>
          <w:sz w:val="24"/>
        </w:rPr>
        <w:t>viide riiklikule lepitajale.</w:t>
      </w:r>
      <w:del w:id="457" w:author="Aili Sandre" w:date="2024-09-18T13:29:00Z">
        <w:r w:rsidR="00F97A2B" w:rsidDel="00812BBB">
          <w:rPr>
            <w:rFonts w:ascii="Times New Roman" w:hAnsi="Times New Roman"/>
            <w:sz w:val="24"/>
          </w:rPr>
          <w:delText xml:space="preserve"> </w:delText>
        </w:r>
      </w:del>
    </w:p>
    <w:p w14:paraId="23447A91" w14:textId="77777777" w:rsidR="002650F8" w:rsidRDefault="002650F8" w:rsidP="00E96711">
      <w:pPr>
        <w:rPr>
          <w:rFonts w:ascii="Times New Roman" w:hAnsi="Times New Roman"/>
          <w:sz w:val="24"/>
        </w:rPr>
      </w:pPr>
    </w:p>
    <w:p w14:paraId="5B75DF08" w14:textId="4696A10E" w:rsidR="002650F8" w:rsidRDefault="002650F8" w:rsidP="00E96711">
      <w:pPr>
        <w:rPr>
          <w:rFonts w:ascii="Times New Roman" w:hAnsi="Times New Roman"/>
          <w:sz w:val="24"/>
        </w:rPr>
      </w:pPr>
      <w:del w:id="458" w:author="Aili Sandre" w:date="2024-09-18T14:17:00Z">
        <w:r w:rsidRPr="002650F8">
          <w:rPr>
            <w:rFonts w:ascii="Times New Roman" w:hAnsi="Times New Roman"/>
            <w:b/>
            <w:bCs/>
            <w:sz w:val="24"/>
          </w:rPr>
          <w:delText>Eenõu</w:delText>
        </w:r>
      </w:del>
      <w:ins w:id="459" w:author="Aili Sandre" w:date="2024-09-18T14:17:00Z">
        <w:r w:rsidRPr="002650F8">
          <w:rPr>
            <w:rFonts w:ascii="Times New Roman" w:hAnsi="Times New Roman"/>
            <w:b/>
            <w:bCs/>
            <w:sz w:val="24"/>
          </w:rPr>
          <w:t>Ee</w:t>
        </w:r>
      </w:ins>
      <w:ins w:id="460" w:author="Aili Sandre" w:date="2024-09-18T13:54:00Z">
        <w:r w:rsidR="00C72275">
          <w:rPr>
            <w:rFonts w:ascii="Times New Roman" w:hAnsi="Times New Roman"/>
            <w:b/>
            <w:bCs/>
            <w:sz w:val="24"/>
          </w:rPr>
          <w:t>l</w:t>
        </w:r>
      </w:ins>
      <w:ins w:id="461" w:author="Aili Sandre" w:date="2024-09-18T14:17:00Z">
        <w:r w:rsidRPr="002650F8">
          <w:rPr>
            <w:rFonts w:ascii="Times New Roman" w:hAnsi="Times New Roman"/>
            <w:b/>
            <w:bCs/>
            <w:sz w:val="24"/>
          </w:rPr>
          <w:t>nõu</w:t>
        </w:r>
      </w:ins>
      <w:r w:rsidRPr="002650F8">
        <w:rPr>
          <w:rFonts w:ascii="Times New Roman" w:hAnsi="Times New Roman"/>
          <w:b/>
          <w:bCs/>
          <w:sz w:val="24"/>
        </w:rPr>
        <w:t xml:space="preserve"> § 7 punktiga 2</w:t>
      </w:r>
      <w:r>
        <w:rPr>
          <w:rFonts w:ascii="Times New Roman" w:hAnsi="Times New Roman"/>
          <w:sz w:val="24"/>
        </w:rPr>
        <w:t xml:space="preserve"> lisatakse </w:t>
      </w:r>
      <w:del w:id="462" w:author="Aili Sandre" w:date="2024-09-18T14:17:00Z">
        <w:r>
          <w:rPr>
            <w:rFonts w:ascii="Times New Roman" w:hAnsi="Times New Roman"/>
            <w:sz w:val="24"/>
          </w:rPr>
          <w:delText>seadusele</w:delText>
        </w:r>
      </w:del>
      <w:ins w:id="463" w:author="Aili Sandre" w:date="2024-09-18T14:17:00Z">
        <w:r>
          <w:rPr>
            <w:rFonts w:ascii="Times New Roman" w:hAnsi="Times New Roman"/>
            <w:sz w:val="24"/>
          </w:rPr>
          <w:t>seaduse</w:t>
        </w:r>
      </w:ins>
      <w:ins w:id="464" w:author="Aili Sandre" w:date="2024-09-18T13:29:00Z">
        <w:r w:rsidR="00812BBB">
          <w:rPr>
            <w:rFonts w:ascii="Times New Roman" w:hAnsi="Times New Roman"/>
            <w:sz w:val="24"/>
          </w:rPr>
          <w:t>sse</w:t>
        </w:r>
      </w:ins>
      <w:del w:id="465" w:author="Aili Sandre" w:date="2024-09-18T13:29:00Z">
        <w:r w:rsidDel="00812BBB">
          <w:rPr>
            <w:rFonts w:ascii="Times New Roman" w:hAnsi="Times New Roman"/>
            <w:sz w:val="24"/>
          </w:rPr>
          <w:delText>le</w:delText>
        </w:r>
      </w:del>
      <w:r>
        <w:rPr>
          <w:rFonts w:ascii="Times New Roman" w:hAnsi="Times New Roman"/>
          <w:sz w:val="24"/>
        </w:rPr>
        <w:t xml:space="preserve"> rakendussättena </w:t>
      </w:r>
      <w:ins w:id="466" w:author="Aili Sandre" w:date="2024-09-18T13:30:00Z">
        <w:r w:rsidR="00812BBB">
          <w:rPr>
            <w:rFonts w:ascii="Times New Roman" w:hAnsi="Times New Roman"/>
            <w:sz w:val="24"/>
          </w:rPr>
          <w:t xml:space="preserve">§ </w:t>
        </w:r>
      </w:ins>
      <w:r w:rsidRPr="004E5170">
        <w:rPr>
          <w:rFonts w:ascii="Times New Roman" w:hAnsi="Times New Roman"/>
          <w:sz w:val="24"/>
        </w:rPr>
        <w:t>52</w:t>
      </w:r>
      <w:r w:rsidRPr="004E5170">
        <w:rPr>
          <w:rFonts w:ascii="Times New Roman" w:hAnsi="Times New Roman"/>
          <w:sz w:val="24"/>
          <w:vertAlign w:val="superscript"/>
        </w:rPr>
        <w:t>7</w:t>
      </w:r>
      <w:r>
        <w:rPr>
          <w:rFonts w:ascii="Times New Roman" w:hAnsi="Times New Roman"/>
          <w:sz w:val="24"/>
        </w:rPr>
        <w:t>, mis sät</w:t>
      </w:r>
      <w:r w:rsidRPr="002650F8">
        <w:rPr>
          <w:rFonts w:ascii="Times New Roman" w:hAnsi="Times New Roman"/>
          <w:sz w:val="24"/>
        </w:rPr>
        <w:t>estab erisuse</w:t>
      </w:r>
      <w:del w:id="467" w:author="Aili Sandre" w:date="2024-09-18T13:30:00Z">
        <w:r w:rsidRPr="002650F8" w:rsidDel="00812BBB">
          <w:rPr>
            <w:rFonts w:ascii="Times New Roman" w:hAnsi="Times New Roman"/>
            <w:sz w:val="24"/>
          </w:rPr>
          <w:delText>d</w:delText>
        </w:r>
      </w:del>
      <w:r w:rsidRPr="002650F8">
        <w:rPr>
          <w:rFonts w:ascii="Times New Roman" w:hAnsi="Times New Roman"/>
          <w:sz w:val="24"/>
        </w:rPr>
        <w:t xml:space="preserve"> riikliku lepitaja ülesannete ümberkorraldamisel</w:t>
      </w:r>
      <w:r>
        <w:rPr>
          <w:rFonts w:ascii="Times New Roman" w:hAnsi="Times New Roman"/>
          <w:b/>
          <w:bCs/>
          <w:sz w:val="24"/>
        </w:rPr>
        <w:t>.</w:t>
      </w:r>
      <w:r>
        <w:rPr>
          <w:rFonts w:ascii="Times New Roman" w:hAnsi="Times New Roman"/>
          <w:sz w:val="24"/>
        </w:rPr>
        <w:t xml:space="preserve"> Sätte kohaselt kohaldatakse </w:t>
      </w:r>
      <w:r w:rsidRPr="001947E8">
        <w:rPr>
          <w:rFonts w:ascii="Times New Roman" w:hAnsi="Times New Roman"/>
          <w:sz w:val="24"/>
        </w:rPr>
        <w:t xml:space="preserve">2025. </w:t>
      </w:r>
      <w:del w:id="468" w:author="Aili Sandre" w:date="2024-09-18T14:17:00Z">
        <w:r w:rsidRPr="001947E8">
          <w:rPr>
            <w:rFonts w:ascii="Times New Roman" w:hAnsi="Times New Roman"/>
            <w:sz w:val="24"/>
          </w:rPr>
          <w:delText>a</w:delText>
        </w:r>
      </w:del>
      <w:ins w:id="469" w:author="Aili Sandre" w:date="2024-09-18T14:17:00Z">
        <w:r w:rsidRPr="001947E8">
          <w:rPr>
            <w:rFonts w:ascii="Times New Roman" w:hAnsi="Times New Roman"/>
            <w:sz w:val="24"/>
          </w:rPr>
          <w:t>a</w:t>
        </w:r>
      </w:ins>
      <w:ins w:id="470" w:author="Aili Sandre" w:date="2024-09-18T13:30:00Z">
        <w:r w:rsidR="00812BBB">
          <w:rPr>
            <w:rFonts w:ascii="Times New Roman" w:hAnsi="Times New Roman"/>
            <w:sz w:val="24"/>
          </w:rPr>
          <w:t>asta</w:t>
        </w:r>
      </w:ins>
      <w:r w:rsidRPr="001947E8">
        <w:rPr>
          <w:rFonts w:ascii="Times New Roman" w:hAnsi="Times New Roman"/>
          <w:sz w:val="24"/>
        </w:rPr>
        <w:t xml:space="preserve"> 31. märtsi seisuga ametisse nimetatud riikliku lepitaja </w:t>
      </w:r>
      <w:ins w:id="471" w:author="Aili Sandre" w:date="2024-09-18T13:30:00Z">
        <w:r w:rsidR="00812BBB">
          <w:rPr>
            <w:rFonts w:ascii="Times New Roman" w:hAnsi="Times New Roman"/>
            <w:sz w:val="24"/>
          </w:rPr>
          <w:t>suhtes</w:t>
        </w:r>
      </w:ins>
      <w:del w:id="472" w:author="Aili Sandre" w:date="2024-09-18T13:30:00Z">
        <w:r w:rsidRPr="001947E8" w:rsidDel="00812BBB">
          <w:rPr>
            <w:rFonts w:ascii="Times New Roman" w:hAnsi="Times New Roman"/>
            <w:sz w:val="24"/>
          </w:rPr>
          <w:delText>osas</w:delText>
        </w:r>
      </w:del>
      <w:r w:rsidRPr="001947E8">
        <w:rPr>
          <w:rFonts w:ascii="Times New Roman" w:hAnsi="Times New Roman"/>
          <w:sz w:val="24"/>
        </w:rPr>
        <w:t xml:space="preserve"> kohaldatakse </w:t>
      </w:r>
      <w:r>
        <w:rPr>
          <w:rFonts w:ascii="Times New Roman" w:hAnsi="Times New Roman"/>
          <w:sz w:val="24"/>
        </w:rPr>
        <w:t>töötuskindlustuse</w:t>
      </w:r>
      <w:r w:rsidRPr="001947E8">
        <w:rPr>
          <w:rFonts w:ascii="Times New Roman" w:hAnsi="Times New Roman"/>
          <w:sz w:val="24"/>
        </w:rPr>
        <w:t xml:space="preserve"> seaduse 2025. </w:t>
      </w:r>
      <w:del w:id="473" w:author="Aili Sandre" w:date="2024-09-18T14:17:00Z">
        <w:r w:rsidRPr="001947E8">
          <w:rPr>
            <w:rFonts w:ascii="Times New Roman" w:hAnsi="Times New Roman"/>
            <w:sz w:val="24"/>
          </w:rPr>
          <w:delText>a</w:delText>
        </w:r>
      </w:del>
      <w:ins w:id="474" w:author="Aili Sandre" w:date="2024-09-18T14:17:00Z">
        <w:r w:rsidRPr="001947E8">
          <w:rPr>
            <w:rFonts w:ascii="Times New Roman" w:hAnsi="Times New Roman"/>
            <w:sz w:val="24"/>
          </w:rPr>
          <w:t>a</w:t>
        </w:r>
      </w:ins>
      <w:ins w:id="475" w:author="Aili Sandre" w:date="2024-09-18T13:30:00Z">
        <w:r w:rsidR="00812BBB">
          <w:rPr>
            <w:rFonts w:ascii="Times New Roman" w:hAnsi="Times New Roman"/>
            <w:sz w:val="24"/>
          </w:rPr>
          <w:t>asta</w:t>
        </w:r>
      </w:ins>
      <w:r w:rsidRPr="001947E8">
        <w:rPr>
          <w:rFonts w:ascii="Times New Roman" w:hAnsi="Times New Roman"/>
          <w:sz w:val="24"/>
        </w:rPr>
        <w:t xml:space="preserve"> 31. märtsil kehtinud redaktsiooni.</w:t>
      </w:r>
    </w:p>
    <w:p w14:paraId="7709A0E1" w14:textId="77777777" w:rsidR="00F97A2B" w:rsidRDefault="00F97A2B" w:rsidP="00E96711">
      <w:pPr>
        <w:rPr>
          <w:rFonts w:ascii="Times New Roman" w:hAnsi="Times New Roman"/>
          <w:sz w:val="24"/>
        </w:rPr>
      </w:pPr>
    </w:p>
    <w:p w14:paraId="427013E0" w14:textId="72B196BB" w:rsidR="00015D95" w:rsidRDefault="00015D95" w:rsidP="00E96711">
      <w:pPr>
        <w:rPr>
          <w:rFonts w:ascii="Times New Roman" w:hAnsi="Times New Roman"/>
          <w:sz w:val="24"/>
        </w:rPr>
      </w:pPr>
      <w:r w:rsidRPr="00015D95">
        <w:rPr>
          <w:rFonts w:ascii="Times New Roman" w:hAnsi="Times New Roman"/>
          <w:b/>
          <w:bCs/>
          <w:sz w:val="24"/>
        </w:rPr>
        <w:t xml:space="preserve">Eelnõu §-ga </w:t>
      </w:r>
      <w:r w:rsidR="00F63397">
        <w:rPr>
          <w:rFonts w:ascii="Times New Roman" w:hAnsi="Times New Roman"/>
          <w:b/>
          <w:bCs/>
          <w:sz w:val="24"/>
        </w:rPr>
        <w:t>8</w:t>
      </w:r>
      <w:r>
        <w:rPr>
          <w:rFonts w:ascii="Times New Roman" w:hAnsi="Times New Roman"/>
          <w:sz w:val="24"/>
        </w:rPr>
        <w:t xml:space="preserve"> muudetakse </w:t>
      </w:r>
      <w:r w:rsidR="00890F98">
        <w:rPr>
          <w:rFonts w:ascii="Times New Roman" w:hAnsi="Times New Roman"/>
          <w:sz w:val="24"/>
        </w:rPr>
        <w:t>töövaidlus</w:t>
      </w:r>
      <w:r w:rsidR="00F63397">
        <w:rPr>
          <w:rFonts w:ascii="Times New Roman" w:hAnsi="Times New Roman"/>
          <w:sz w:val="24"/>
        </w:rPr>
        <w:t>e</w:t>
      </w:r>
      <w:r w:rsidR="00890F98">
        <w:rPr>
          <w:rFonts w:ascii="Times New Roman" w:hAnsi="Times New Roman"/>
          <w:sz w:val="24"/>
        </w:rPr>
        <w:t xml:space="preserve"> lahendamise seaduse § 7 lõiget 3, </w:t>
      </w:r>
      <w:r w:rsidR="001139CA">
        <w:rPr>
          <w:rFonts w:ascii="Times New Roman" w:hAnsi="Times New Roman"/>
          <w:sz w:val="24"/>
        </w:rPr>
        <w:t>mille kohaselt on</w:t>
      </w:r>
      <w:r w:rsidR="00890F98">
        <w:rPr>
          <w:rFonts w:ascii="Times New Roman" w:hAnsi="Times New Roman"/>
          <w:sz w:val="24"/>
        </w:rPr>
        <w:t xml:space="preserve"> töövaidluskomisjoni juhataja</w:t>
      </w:r>
      <w:r w:rsidR="00C80F62">
        <w:rPr>
          <w:rFonts w:ascii="Times New Roman" w:hAnsi="Times New Roman"/>
          <w:sz w:val="24"/>
        </w:rPr>
        <w:t xml:space="preserve"> põhipal</w:t>
      </w:r>
      <w:r w:rsidR="001139CA">
        <w:rPr>
          <w:rFonts w:ascii="Times New Roman" w:hAnsi="Times New Roman"/>
          <w:sz w:val="24"/>
        </w:rPr>
        <w:t xml:space="preserve">k </w:t>
      </w:r>
      <w:r w:rsidR="00E4790B" w:rsidRPr="00E4790B">
        <w:rPr>
          <w:rFonts w:ascii="Times New Roman" w:hAnsi="Times New Roman"/>
          <w:sz w:val="24"/>
        </w:rPr>
        <w:t>80–100 protsenti riikliku lepitaja põhipalgast.</w:t>
      </w:r>
      <w:r w:rsidR="00E4790B">
        <w:rPr>
          <w:rFonts w:ascii="Times New Roman" w:hAnsi="Times New Roman"/>
          <w:sz w:val="24"/>
        </w:rPr>
        <w:t xml:space="preserve"> </w:t>
      </w:r>
      <w:del w:id="476" w:author="Aili Sandre" w:date="2024-09-18T14:17:00Z">
        <w:r w:rsidR="00E4790B">
          <w:rPr>
            <w:rFonts w:ascii="Times New Roman" w:hAnsi="Times New Roman"/>
            <w:sz w:val="24"/>
          </w:rPr>
          <w:delText>Kuivõrd</w:delText>
        </w:r>
      </w:del>
      <w:ins w:id="477" w:author="Aili Sandre" w:date="2024-09-18T14:17:00Z">
        <w:r w:rsidR="00E4790B">
          <w:rPr>
            <w:rFonts w:ascii="Times New Roman" w:hAnsi="Times New Roman"/>
            <w:sz w:val="24"/>
          </w:rPr>
          <w:t>Ku</w:t>
        </w:r>
      </w:ins>
      <w:ins w:id="478" w:author="Aili Sandre" w:date="2024-09-18T13:30:00Z">
        <w:r w:rsidR="00812BBB">
          <w:rPr>
            <w:rFonts w:ascii="Times New Roman" w:hAnsi="Times New Roman"/>
            <w:sz w:val="24"/>
          </w:rPr>
          <w:t>na</w:t>
        </w:r>
      </w:ins>
      <w:del w:id="479" w:author="Aili Sandre" w:date="2024-09-18T13:30:00Z">
        <w:r w:rsidR="00E4790B" w:rsidDel="00812BBB">
          <w:rPr>
            <w:rFonts w:ascii="Times New Roman" w:hAnsi="Times New Roman"/>
            <w:sz w:val="24"/>
          </w:rPr>
          <w:delText>ivõrd</w:delText>
        </w:r>
      </w:del>
      <w:r w:rsidR="00E4790B">
        <w:rPr>
          <w:rFonts w:ascii="Times New Roman" w:hAnsi="Times New Roman"/>
          <w:sz w:val="24"/>
        </w:rPr>
        <w:t xml:space="preserve"> riikliku lepitaja ülesandeid täidab edaspidi õiguskantsler, asendatakse seaduses viide riiklikule lepitaja</w:t>
      </w:r>
      <w:r w:rsidR="009673D5">
        <w:rPr>
          <w:rFonts w:ascii="Times New Roman" w:hAnsi="Times New Roman"/>
          <w:sz w:val="24"/>
        </w:rPr>
        <w:t>le viitega s</w:t>
      </w:r>
      <w:r w:rsidR="00725611" w:rsidRPr="00725611">
        <w:rPr>
          <w:rFonts w:ascii="Times New Roman" w:hAnsi="Times New Roman"/>
          <w:sz w:val="24"/>
        </w:rPr>
        <w:t>oolise võrdõiguslikkuse ja võrdse kohtlemise voliniku</w:t>
      </w:r>
      <w:r w:rsidR="006343CB">
        <w:rPr>
          <w:rFonts w:ascii="Times New Roman" w:hAnsi="Times New Roman"/>
          <w:sz w:val="24"/>
        </w:rPr>
        <w:t xml:space="preserve">le. Tegemist on </w:t>
      </w:r>
      <w:ins w:id="480" w:author="Aili Sandre" w:date="2024-09-18T13:31:00Z">
        <w:r w:rsidR="00812BBB">
          <w:rPr>
            <w:rFonts w:ascii="Times New Roman" w:hAnsi="Times New Roman"/>
            <w:sz w:val="24"/>
          </w:rPr>
          <w:t>tehnilise</w:t>
        </w:r>
      </w:ins>
      <w:del w:id="481" w:author="Aili Sandre" w:date="2024-09-18T13:31:00Z">
        <w:r w:rsidR="006343CB" w:rsidDel="00812BBB">
          <w:rPr>
            <w:rFonts w:ascii="Times New Roman" w:hAnsi="Times New Roman"/>
            <w:sz w:val="24"/>
          </w:rPr>
          <w:delText>mittesisulise</w:delText>
        </w:r>
      </w:del>
      <w:r w:rsidR="006343CB">
        <w:rPr>
          <w:rFonts w:ascii="Times New Roman" w:hAnsi="Times New Roman"/>
          <w:sz w:val="24"/>
        </w:rPr>
        <w:t xml:space="preserve"> muudatusega, mis töövaidluskomisjoni juhatajate töötasu suurust ja vahemikku ei mõjuta. </w:t>
      </w:r>
      <w:del w:id="482" w:author="Aili Sandre" w:date="2024-09-18T14:17:00Z">
        <w:r w:rsidR="00771229">
          <w:rPr>
            <w:rFonts w:ascii="Times New Roman" w:hAnsi="Times New Roman"/>
            <w:sz w:val="24"/>
          </w:rPr>
          <w:delText>R</w:delText>
        </w:r>
        <w:r w:rsidR="006343CB">
          <w:rPr>
            <w:rFonts w:ascii="Times New Roman" w:hAnsi="Times New Roman"/>
            <w:sz w:val="24"/>
          </w:rPr>
          <w:delText>iikliku</w:delText>
        </w:r>
      </w:del>
      <w:ins w:id="483" w:author="Aili Sandre" w:date="2024-09-18T14:17:00Z">
        <w:r w:rsidR="00771229">
          <w:rPr>
            <w:rFonts w:ascii="Times New Roman" w:hAnsi="Times New Roman"/>
            <w:sz w:val="24"/>
          </w:rPr>
          <w:t>R</w:t>
        </w:r>
        <w:r w:rsidR="006343CB">
          <w:rPr>
            <w:rFonts w:ascii="Times New Roman" w:hAnsi="Times New Roman"/>
            <w:sz w:val="24"/>
          </w:rPr>
          <w:t>iikliku</w:t>
        </w:r>
      </w:ins>
      <w:ins w:id="484" w:author="Aili Sandre" w:date="2024-09-18T13:31:00Z">
        <w:r w:rsidR="00812BBB">
          <w:rPr>
            <w:rFonts w:ascii="Times New Roman" w:hAnsi="Times New Roman"/>
            <w:sz w:val="24"/>
          </w:rPr>
          <w:t>l</w:t>
        </w:r>
      </w:ins>
      <w:r w:rsidR="006343CB">
        <w:rPr>
          <w:rFonts w:ascii="Times New Roman" w:hAnsi="Times New Roman"/>
          <w:sz w:val="24"/>
        </w:rPr>
        <w:t xml:space="preserve"> lepitaja</w:t>
      </w:r>
      <w:r w:rsidR="00771229">
        <w:rPr>
          <w:rFonts w:ascii="Times New Roman" w:hAnsi="Times New Roman"/>
          <w:sz w:val="24"/>
        </w:rPr>
        <w:t xml:space="preserve">l </w:t>
      </w:r>
      <w:r w:rsidR="006343CB">
        <w:rPr>
          <w:rFonts w:ascii="Times New Roman" w:hAnsi="Times New Roman"/>
          <w:sz w:val="24"/>
        </w:rPr>
        <w:t>on</w:t>
      </w:r>
      <w:r w:rsidR="00771229">
        <w:rPr>
          <w:rFonts w:ascii="Times New Roman" w:hAnsi="Times New Roman"/>
          <w:sz w:val="24"/>
        </w:rPr>
        <w:t xml:space="preserve"> sama ametipalga koefitsient</w:t>
      </w:r>
      <w:r w:rsidR="00C23481">
        <w:rPr>
          <w:rFonts w:ascii="Times New Roman" w:hAnsi="Times New Roman"/>
          <w:sz w:val="24"/>
        </w:rPr>
        <w:t>, mis</w:t>
      </w:r>
      <w:r w:rsidR="006343CB">
        <w:rPr>
          <w:rFonts w:ascii="Times New Roman" w:hAnsi="Times New Roman"/>
          <w:sz w:val="24"/>
        </w:rPr>
        <w:t xml:space="preserve"> s</w:t>
      </w:r>
      <w:r w:rsidR="006343CB" w:rsidRPr="00725611">
        <w:rPr>
          <w:rFonts w:ascii="Times New Roman" w:hAnsi="Times New Roman"/>
          <w:sz w:val="24"/>
        </w:rPr>
        <w:t>oolise võrdõiguslikkuse ja võrdse kohtlemise voliniku</w:t>
      </w:r>
      <w:r w:rsidR="00C23481">
        <w:rPr>
          <w:rFonts w:ascii="Times New Roman" w:hAnsi="Times New Roman"/>
          <w:sz w:val="24"/>
        </w:rPr>
        <w:t xml:space="preserve">l </w:t>
      </w:r>
      <w:r w:rsidR="00771229">
        <w:rPr>
          <w:rFonts w:ascii="Times New Roman" w:hAnsi="Times New Roman"/>
          <w:sz w:val="24"/>
        </w:rPr>
        <w:t xml:space="preserve">(kõrgemate riigiteenijate ametipalkade seaduse § 3 lõige </w:t>
      </w:r>
      <w:r w:rsidR="00C23481">
        <w:rPr>
          <w:rFonts w:ascii="Times New Roman" w:hAnsi="Times New Roman"/>
          <w:sz w:val="24"/>
        </w:rPr>
        <w:t>19</w:t>
      </w:r>
      <w:r w:rsidR="00771229">
        <w:rPr>
          <w:rFonts w:ascii="Times New Roman" w:hAnsi="Times New Roman"/>
          <w:sz w:val="24"/>
        </w:rPr>
        <w:t>)</w:t>
      </w:r>
      <w:r w:rsidR="00C23481">
        <w:rPr>
          <w:rFonts w:ascii="Times New Roman" w:hAnsi="Times New Roman"/>
          <w:sz w:val="24"/>
        </w:rPr>
        <w:t>.</w:t>
      </w:r>
    </w:p>
    <w:p w14:paraId="728DBBF1" w14:textId="77777777" w:rsidR="00015D95" w:rsidRDefault="00015D95" w:rsidP="00E96711">
      <w:pPr>
        <w:rPr>
          <w:rFonts w:ascii="Times New Roman" w:hAnsi="Times New Roman"/>
          <w:sz w:val="24"/>
        </w:rPr>
      </w:pPr>
    </w:p>
    <w:p w14:paraId="7110C9D8" w14:textId="3ACA5C8B" w:rsidR="00015D95" w:rsidRDefault="00015D95" w:rsidP="4F2CEE8C">
      <w:pPr>
        <w:rPr>
          <w:rFonts w:ascii="Times New Roman" w:hAnsi="Times New Roman"/>
          <w:sz w:val="24"/>
        </w:rPr>
      </w:pPr>
      <w:r w:rsidRPr="4F2CEE8C">
        <w:rPr>
          <w:rFonts w:ascii="Times New Roman" w:hAnsi="Times New Roman"/>
          <w:b/>
          <w:bCs/>
          <w:sz w:val="24"/>
        </w:rPr>
        <w:t xml:space="preserve">Eelnõu §-ga </w:t>
      </w:r>
      <w:r w:rsidR="00F63397">
        <w:rPr>
          <w:rFonts w:ascii="Times New Roman" w:hAnsi="Times New Roman"/>
          <w:b/>
          <w:bCs/>
          <w:sz w:val="24"/>
        </w:rPr>
        <w:t>9</w:t>
      </w:r>
      <w:r w:rsidRPr="4F2CEE8C">
        <w:rPr>
          <w:rFonts w:ascii="Times New Roman" w:hAnsi="Times New Roman"/>
          <w:sz w:val="24"/>
        </w:rPr>
        <w:t xml:space="preserve"> </w:t>
      </w:r>
      <w:r w:rsidR="220C852C" w:rsidRPr="4F2CEE8C">
        <w:rPr>
          <w:rFonts w:ascii="Times New Roman" w:hAnsi="Times New Roman"/>
          <w:sz w:val="24"/>
        </w:rPr>
        <w:t xml:space="preserve">täiendatakse </w:t>
      </w:r>
      <w:r w:rsidR="000670E9" w:rsidRPr="4F2CEE8C">
        <w:rPr>
          <w:rFonts w:ascii="Times New Roman" w:hAnsi="Times New Roman"/>
          <w:sz w:val="24"/>
        </w:rPr>
        <w:t>ÕKS</w:t>
      </w:r>
      <w:r w:rsidR="51DD8EC6" w:rsidRPr="4F2CEE8C">
        <w:rPr>
          <w:rFonts w:ascii="Times New Roman" w:hAnsi="Times New Roman"/>
          <w:sz w:val="24"/>
        </w:rPr>
        <w:t xml:space="preserve"> § 1 lõikega 12 ning tuuakse õiguskantsleri ülesandena välja, et õ</w:t>
      </w:r>
      <w:r w:rsidR="51DD8EC6" w:rsidRPr="4F2CEE8C">
        <w:rPr>
          <w:rFonts w:ascii="Times New Roman" w:hAnsi="Times New Roman"/>
          <w:color w:val="000000" w:themeColor="text1"/>
          <w:sz w:val="24"/>
        </w:rPr>
        <w:t>iguskantsler täidab kollektiivse töötüli lahendamiseks riikliku lepitaja ülesandeid kollektiivse töötüli lahendamise seaduses ettenähtud korras</w:t>
      </w:r>
      <w:r w:rsidR="000670E9" w:rsidRPr="4F2CEE8C">
        <w:rPr>
          <w:rFonts w:ascii="Times New Roman" w:hAnsi="Times New Roman"/>
          <w:sz w:val="24"/>
        </w:rPr>
        <w:t xml:space="preserve">. </w:t>
      </w:r>
      <w:r w:rsidR="00397E2A" w:rsidRPr="4F2CEE8C">
        <w:rPr>
          <w:rFonts w:ascii="Times New Roman" w:hAnsi="Times New Roman"/>
          <w:sz w:val="24"/>
        </w:rPr>
        <w:t xml:space="preserve">Sätte eesmärk on </w:t>
      </w:r>
      <w:r w:rsidR="00E10D7E" w:rsidRPr="4F2CEE8C">
        <w:rPr>
          <w:rFonts w:ascii="Times New Roman" w:hAnsi="Times New Roman"/>
          <w:sz w:val="24"/>
        </w:rPr>
        <w:t>anda õiguskantslerile</w:t>
      </w:r>
      <w:r w:rsidR="00A56FE3" w:rsidRPr="4F2CEE8C">
        <w:rPr>
          <w:rFonts w:ascii="Times New Roman" w:hAnsi="Times New Roman"/>
          <w:sz w:val="24"/>
        </w:rPr>
        <w:t xml:space="preserve"> riikli</w:t>
      </w:r>
      <w:r w:rsidR="3AA3BFE6" w:rsidRPr="4F2CEE8C">
        <w:rPr>
          <w:rFonts w:ascii="Times New Roman" w:hAnsi="Times New Roman"/>
          <w:sz w:val="24"/>
        </w:rPr>
        <w:t>k</w:t>
      </w:r>
      <w:r w:rsidR="00A56FE3" w:rsidRPr="4F2CEE8C">
        <w:rPr>
          <w:rFonts w:ascii="Times New Roman" w:hAnsi="Times New Roman"/>
          <w:sz w:val="24"/>
        </w:rPr>
        <w:t>u lepitaja pädevus. Kuivõrd l</w:t>
      </w:r>
      <w:r w:rsidR="005C02A4" w:rsidRPr="4F2CEE8C">
        <w:rPr>
          <w:rFonts w:ascii="Times New Roman" w:hAnsi="Times New Roman"/>
          <w:sz w:val="24"/>
        </w:rPr>
        <w:t>epitusmenetlus</w:t>
      </w:r>
      <w:r w:rsidR="00A56FE3" w:rsidRPr="4F2CEE8C">
        <w:rPr>
          <w:rFonts w:ascii="Times New Roman" w:hAnsi="Times New Roman"/>
          <w:sz w:val="24"/>
        </w:rPr>
        <w:t>e sisu ja korda</w:t>
      </w:r>
      <w:r w:rsidR="005C02A4" w:rsidRPr="4F2CEE8C">
        <w:rPr>
          <w:rFonts w:ascii="Times New Roman" w:hAnsi="Times New Roman"/>
          <w:sz w:val="24"/>
        </w:rPr>
        <w:t xml:space="preserve"> reguleerib KTTLS</w:t>
      </w:r>
      <w:r w:rsidR="00A56FE3" w:rsidRPr="4F2CEE8C">
        <w:rPr>
          <w:rFonts w:ascii="Times New Roman" w:hAnsi="Times New Roman"/>
          <w:sz w:val="24"/>
        </w:rPr>
        <w:t xml:space="preserve">, </w:t>
      </w:r>
      <w:r w:rsidR="00B5045D" w:rsidRPr="4F2CEE8C">
        <w:rPr>
          <w:rFonts w:ascii="Times New Roman" w:hAnsi="Times New Roman"/>
          <w:sz w:val="24"/>
        </w:rPr>
        <w:t xml:space="preserve">viidatakse </w:t>
      </w:r>
      <w:proofErr w:type="spellStart"/>
      <w:r w:rsidR="00B5045D" w:rsidRPr="4F2CEE8C">
        <w:rPr>
          <w:rFonts w:ascii="Times New Roman" w:hAnsi="Times New Roman"/>
          <w:sz w:val="24"/>
        </w:rPr>
        <w:t>ÕKS-is</w:t>
      </w:r>
      <w:proofErr w:type="spellEnd"/>
      <w:r w:rsidR="00B5045D" w:rsidRPr="4F2CEE8C">
        <w:rPr>
          <w:rFonts w:ascii="Times New Roman" w:hAnsi="Times New Roman"/>
          <w:sz w:val="24"/>
        </w:rPr>
        <w:t xml:space="preserve"> </w:t>
      </w:r>
      <w:r w:rsidR="00956D6C" w:rsidRPr="4F2CEE8C">
        <w:rPr>
          <w:rFonts w:ascii="Times New Roman" w:hAnsi="Times New Roman"/>
          <w:sz w:val="24"/>
        </w:rPr>
        <w:t xml:space="preserve">vajadusele järgida </w:t>
      </w:r>
      <w:ins w:id="485" w:author="Aili Sandre" w:date="2024-09-18T13:32:00Z">
        <w:r w:rsidR="00812BBB" w:rsidRPr="4F2CEE8C">
          <w:rPr>
            <w:rFonts w:ascii="Times New Roman" w:hAnsi="Times New Roman"/>
            <w:sz w:val="24"/>
          </w:rPr>
          <w:t>lepit</w:t>
        </w:r>
        <w:r w:rsidR="00812BBB">
          <w:rPr>
            <w:rFonts w:ascii="Times New Roman" w:hAnsi="Times New Roman"/>
            <w:sz w:val="24"/>
          </w:rPr>
          <w:t>amisel</w:t>
        </w:r>
        <w:r w:rsidR="00812BBB" w:rsidRPr="4F2CEE8C">
          <w:rPr>
            <w:rFonts w:ascii="Times New Roman" w:hAnsi="Times New Roman"/>
            <w:sz w:val="24"/>
          </w:rPr>
          <w:t xml:space="preserve"> </w:t>
        </w:r>
      </w:ins>
      <w:r w:rsidR="00956D6C" w:rsidRPr="4F2CEE8C">
        <w:rPr>
          <w:rFonts w:ascii="Times New Roman" w:hAnsi="Times New Roman"/>
          <w:sz w:val="24"/>
        </w:rPr>
        <w:t>sealset korda</w:t>
      </w:r>
      <w:ins w:id="486" w:author="Aili Sandre" w:date="2024-09-18T13:32:00Z">
        <w:r w:rsidR="00812BBB">
          <w:rPr>
            <w:rFonts w:ascii="Times New Roman" w:hAnsi="Times New Roman"/>
            <w:sz w:val="24"/>
          </w:rPr>
          <w:t>.</w:t>
        </w:r>
      </w:ins>
      <w:del w:id="487" w:author="Aili Sandre" w:date="2024-09-18T13:32:00Z">
        <w:r w:rsidR="00956D6C" w:rsidRPr="4F2CEE8C" w:rsidDel="00812BBB">
          <w:rPr>
            <w:rFonts w:ascii="Times New Roman" w:hAnsi="Times New Roman"/>
            <w:sz w:val="24"/>
          </w:rPr>
          <w:delText xml:space="preserve"> lepituse </w:delText>
        </w:r>
      </w:del>
      <w:del w:id="488" w:author="Aili Sandre" w:date="2024-09-18T13:31:00Z">
        <w:r w:rsidR="00956D6C" w:rsidRPr="4F2CEE8C" w:rsidDel="00812BBB">
          <w:rPr>
            <w:rFonts w:ascii="Times New Roman" w:hAnsi="Times New Roman"/>
            <w:sz w:val="24"/>
          </w:rPr>
          <w:delText>l</w:delText>
        </w:r>
      </w:del>
      <w:del w:id="489" w:author="Aili Sandre" w:date="2024-09-18T13:32:00Z">
        <w:r w:rsidR="00956D6C" w:rsidRPr="4F2CEE8C" w:rsidDel="00812BBB">
          <w:rPr>
            <w:rFonts w:ascii="Times New Roman" w:hAnsi="Times New Roman"/>
            <w:sz w:val="24"/>
          </w:rPr>
          <w:delText>äbiviimisel</w:delText>
        </w:r>
      </w:del>
      <w:r w:rsidR="00956D6C" w:rsidRPr="4F2CEE8C">
        <w:rPr>
          <w:rFonts w:ascii="Times New Roman" w:hAnsi="Times New Roman"/>
          <w:sz w:val="24"/>
        </w:rPr>
        <w:t>.</w:t>
      </w:r>
    </w:p>
    <w:p w14:paraId="24A3902C" w14:textId="77777777" w:rsidR="00DE277A" w:rsidRDefault="00DE277A" w:rsidP="00E96711">
      <w:pPr>
        <w:rPr>
          <w:rFonts w:ascii="Times New Roman" w:hAnsi="Times New Roman"/>
          <w:sz w:val="24"/>
        </w:rPr>
      </w:pPr>
    </w:p>
    <w:p w14:paraId="467A12F5" w14:textId="787F80C2" w:rsidR="00DE277A" w:rsidRDefault="00DE277A" w:rsidP="00E96711">
      <w:pPr>
        <w:rPr>
          <w:rFonts w:ascii="Times New Roman" w:hAnsi="Times New Roman"/>
          <w:sz w:val="24"/>
        </w:rPr>
      </w:pPr>
      <w:r w:rsidRPr="00040F44">
        <w:rPr>
          <w:rFonts w:ascii="Times New Roman" w:hAnsi="Times New Roman"/>
          <w:b/>
          <w:bCs/>
          <w:sz w:val="24"/>
        </w:rPr>
        <w:t xml:space="preserve">Eelnõu §-ga </w:t>
      </w:r>
      <w:r w:rsidR="00F63397">
        <w:rPr>
          <w:rFonts w:ascii="Times New Roman" w:hAnsi="Times New Roman"/>
          <w:b/>
          <w:bCs/>
          <w:sz w:val="24"/>
        </w:rPr>
        <w:t>10</w:t>
      </w:r>
      <w:r>
        <w:rPr>
          <w:rFonts w:ascii="Times New Roman" w:hAnsi="Times New Roman"/>
          <w:sz w:val="24"/>
        </w:rPr>
        <w:t xml:space="preserve"> </w:t>
      </w:r>
      <w:r w:rsidR="00D3198F">
        <w:rPr>
          <w:rFonts w:ascii="Times New Roman" w:hAnsi="Times New Roman"/>
          <w:sz w:val="24"/>
        </w:rPr>
        <w:t>sätestatakse seaduse jõustumi</w:t>
      </w:r>
      <w:r w:rsidR="00F63397">
        <w:rPr>
          <w:rFonts w:ascii="Times New Roman" w:hAnsi="Times New Roman"/>
          <w:sz w:val="24"/>
        </w:rPr>
        <w:t xml:space="preserve">se kord. Eelnõu § 1 punkt 4 jõustub üldises korras ehk kümnendal päeval pärast Riigi Teatajas avaldamist. Ülejäänud eelnõu sätted jõustuvad </w:t>
      </w:r>
      <w:r w:rsidR="00E034FB">
        <w:rPr>
          <w:rFonts w:ascii="Times New Roman" w:hAnsi="Times New Roman"/>
          <w:sz w:val="24"/>
        </w:rPr>
        <w:t>01.</w:t>
      </w:r>
      <w:r w:rsidR="00040F44">
        <w:rPr>
          <w:rFonts w:ascii="Times New Roman" w:hAnsi="Times New Roman"/>
          <w:sz w:val="24"/>
        </w:rPr>
        <w:t>04.2025</w:t>
      </w:r>
      <w:ins w:id="490" w:author="Aili Sandre" w:date="2024-09-18T13:33:00Z">
        <w:r w:rsidR="005D2424">
          <w:rPr>
            <w:rFonts w:ascii="Times New Roman" w:hAnsi="Times New Roman"/>
            <w:sz w:val="24"/>
          </w:rPr>
          <w:t>.</w:t>
        </w:r>
      </w:ins>
      <w:r w:rsidR="00040F44">
        <w:rPr>
          <w:rFonts w:ascii="Times New Roman" w:hAnsi="Times New Roman"/>
          <w:sz w:val="24"/>
        </w:rPr>
        <w:t xml:space="preserve"> </w:t>
      </w:r>
      <w:del w:id="491" w:author="Aili Sandre" w:date="2024-09-18T13:32:00Z">
        <w:r w:rsidR="00040F44" w:rsidDel="005D2424">
          <w:rPr>
            <w:rFonts w:ascii="Times New Roman" w:hAnsi="Times New Roman"/>
            <w:sz w:val="24"/>
          </w:rPr>
          <w:delText xml:space="preserve">a. </w:delText>
        </w:r>
      </w:del>
      <w:r w:rsidR="00040F44">
        <w:rPr>
          <w:rFonts w:ascii="Times New Roman" w:hAnsi="Times New Roman"/>
          <w:sz w:val="24"/>
          <w:lang w:eastAsia="et-EE"/>
        </w:rPr>
        <w:t>Jõustumistähtaeg võimaldab jätta piisavalt aega ümberkorralduste ettevalmistamiseks ja elluviimiseks, et anda riikliku lepitaja ülesanded üle õiguskantslerile.</w:t>
      </w:r>
    </w:p>
    <w:p w14:paraId="17A0E71A" w14:textId="77777777" w:rsidR="00C92245" w:rsidRPr="00987470" w:rsidRDefault="00C92245" w:rsidP="00E96711">
      <w:pPr>
        <w:rPr>
          <w:rFonts w:ascii="Times New Roman" w:hAnsi="Times New Roman"/>
          <w:sz w:val="24"/>
        </w:rPr>
      </w:pPr>
    </w:p>
    <w:p w14:paraId="7038B1FD" w14:textId="77777777" w:rsidR="00464E13" w:rsidRDefault="001339A9" w:rsidP="00E96711">
      <w:pPr>
        <w:pStyle w:val="Loendilik"/>
        <w:numPr>
          <w:ilvl w:val="0"/>
          <w:numId w:val="5"/>
        </w:numPr>
        <w:rPr>
          <w:rFonts w:ascii="Times New Roman" w:hAnsi="Times New Roman"/>
          <w:b/>
          <w:sz w:val="24"/>
        </w:rPr>
      </w:pPr>
      <w:r w:rsidRPr="00076EA4">
        <w:rPr>
          <w:rFonts w:ascii="Times New Roman" w:hAnsi="Times New Roman"/>
          <w:b/>
          <w:sz w:val="24"/>
        </w:rPr>
        <w:t>Eelnõu terminoloogia</w:t>
      </w:r>
    </w:p>
    <w:p w14:paraId="4A112488" w14:textId="77777777" w:rsidR="002127CD" w:rsidRDefault="002127CD" w:rsidP="00E96711">
      <w:pPr>
        <w:rPr>
          <w:rFonts w:ascii="Times New Roman" w:hAnsi="Times New Roman"/>
          <w:sz w:val="24"/>
          <w:lang w:eastAsia="et-EE"/>
        </w:rPr>
      </w:pPr>
    </w:p>
    <w:p w14:paraId="0EB3455C" w14:textId="77777777" w:rsidR="000A2491" w:rsidRDefault="000A2491" w:rsidP="00E96711">
      <w:pPr>
        <w:rPr>
          <w:rFonts w:ascii="Times New Roman" w:hAnsi="Times New Roman"/>
          <w:sz w:val="24"/>
          <w:lang w:eastAsia="et-EE"/>
        </w:rPr>
        <w:sectPr w:rsidR="000A2491">
          <w:type w:val="continuous"/>
          <w:pgSz w:w="11906" w:h="16838"/>
          <w:pgMar w:top="1418" w:right="680" w:bottom="1418" w:left="1701" w:header="680" w:footer="680" w:gutter="0"/>
          <w:cols w:space="708"/>
          <w:docGrid w:linePitch="360"/>
        </w:sectPr>
      </w:pPr>
    </w:p>
    <w:p w14:paraId="40D1AEC5" w14:textId="565AC3CD" w:rsidR="002127CD" w:rsidRDefault="00383F8B" w:rsidP="00E96711">
      <w:pPr>
        <w:rPr>
          <w:rFonts w:ascii="Times New Roman" w:hAnsi="Times New Roman"/>
          <w:sz w:val="24"/>
          <w:lang w:eastAsia="et-EE"/>
        </w:rPr>
      </w:pPr>
      <w:r w:rsidRPr="00383F8B">
        <w:rPr>
          <w:rFonts w:ascii="Times New Roman" w:hAnsi="Times New Roman"/>
          <w:sz w:val="24"/>
          <w:lang w:eastAsia="et-EE"/>
        </w:rPr>
        <w:t>Eelnõus ei kasutata uusi termineid.</w:t>
      </w:r>
    </w:p>
    <w:p w14:paraId="3E2EEF99" w14:textId="77777777" w:rsidR="00383F8B" w:rsidRDefault="00383F8B" w:rsidP="00E96711">
      <w:pPr>
        <w:rPr>
          <w:rFonts w:ascii="Times New Roman" w:hAnsi="Times New Roman"/>
          <w:sz w:val="24"/>
          <w:lang w:eastAsia="et-EE"/>
        </w:rPr>
      </w:pPr>
    </w:p>
    <w:p w14:paraId="472AA511" w14:textId="77777777" w:rsidR="00065677" w:rsidRPr="001B0C66" w:rsidRDefault="001339A9" w:rsidP="00E96711">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14:paraId="4A0B4D6C" w14:textId="77777777" w:rsidR="001B0C66" w:rsidRPr="001B0C66" w:rsidRDefault="001B0C66" w:rsidP="00E96711">
      <w:pPr>
        <w:rPr>
          <w:rFonts w:ascii="Times New Roman" w:hAnsi="Times New Roman"/>
          <w:sz w:val="24"/>
        </w:rPr>
      </w:pPr>
    </w:p>
    <w:p w14:paraId="2EA616AE" w14:textId="77777777" w:rsidR="001B0C66" w:rsidRDefault="001B0C66" w:rsidP="00E96711">
      <w:pPr>
        <w:rPr>
          <w:rFonts w:ascii="Times New Roman" w:hAnsi="Times New Roman"/>
          <w:sz w:val="24"/>
        </w:rPr>
        <w:sectPr w:rsidR="001B0C66">
          <w:type w:val="continuous"/>
          <w:pgSz w:w="11906" w:h="16838"/>
          <w:pgMar w:top="1418" w:right="680" w:bottom="1418" w:left="1701" w:header="680" w:footer="680" w:gutter="0"/>
          <w:cols w:space="708"/>
          <w:docGrid w:linePitch="360"/>
        </w:sectPr>
      </w:pPr>
    </w:p>
    <w:p w14:paraId="34C0E103" w14:textId="4C0FB6E4" w:rsidR="0099286C" w:rsidRDefault="004F0326" w:rsidP="00E96711">
      <w:pPr>
        <w:rPr>
          <w:rFonts w:ascii="Times New Roman" w:hAnsi="Times New Roman"/>
          <w:sz w:val="24"/>
        </w:rPr>
        <w:sectPr w:rsidR="0099286C">
          <w:type w:val="continuous"/>
          <w:pgSz w:w="11906" w:h="16838"/>
          <w:pgMar w:top="1418" w:right="680" w:bottom="1418" w:left="1701" w:header="680" w:footer="680" w:gutter="0"/>
          <w:cols w:space="708"/>
          <w:formProt w:val="0"/>
          <w:docGrid w:linePitch="360"/>
        </w:sectPr>
      </w:pPr>
      <w:r w:rsidRPr="004F0326">
        <w:rPr>
          <w:rFonts w:ascii="Times New Roman" w:hAnsi="Times New Roman"/>
          <w:sz w:val="24"/>
          <w:lang w:eastAsia="et-EE"/>
        </w:rPr>
        <w:t>E</w:t>
      </w:r>
      <w:r>
        <w:rPr>
          <w:rFonts w:ascii="Times New Roman" w:hAnsi="Times New Roman"/>
          <w:sz w:val="24"/>
          <w:lang w:eastAsia="et-EE"/>
        </w:rPr>
        <w:t>uroopa Liidu</w:t>
      </w:r>
      <w:r w:rsidRPr="004F0326">
        <w:rPr>
          <w:rFonts w:ascii="Times New Roman" w:hAnsi="Times New Roman"/>
          <w:sz w:val="24"/>
          <w:lang w:eastAsia="et-EE"/>
        </w:rPr>
        <w:t xml:space="preserve"> õigus kollektiivsete töötüli</w:t>
      </w:r>
      <w:r>
        <w:rPr>
          <w:rFonts w:ascii="Times New Roman" w:hAnsi="Times New Roman"/>
          <w:sz w:val="24"/>
          <w:lang w:eastAsia="et-EE"/>
        </w:rPr>
        <w:t>de</w:t>
      </w:r>
      <w:r w:rsidRPr="004F0326">
        <w:rPr>
          <w:rFonts w:ascii="Times New Roman" w:hAnsi="Times New Roman"/>
          <w:sz w:val="24"/>
          <w:lang w:eastAsia="et-EE"/>
        </w:rPr>
        <w:t xml:space="preserve"> lahendamise põhimõtteid ei reguleeri</w:t>
      </w:r>
      <w:r>
        <w:rPr>
          <w:rFonts w:ascii="Times New Roman" w:hAnsi="Times New Roman"/>
          <w:sz w:val="24"/>
          <w:lang w:eastAsia="et-EE"/>
        </w:rPr>
        <w:t>.</w:t>
      </w:r>
      <w:r w:rsidRPr="004F0326">
        <w:rPr>
          <w:rFonts w:ascii="Times New Roman" w:hAnsi="Times New Roman"/>
          <w:sz w:val="24"/>
          <w:lang w:eastAsia="et-EE"/>
        </w:rPr>
        <w:t xml:space="preserve"> </w:t>
      </w:r>
      <w:r w:rsidR="120DF8F9" w:rsidRPr="7E995B4A">
        <w:rPr>
          <w:rFonts w:ascii="Times New Roman" w:hAnsi="Times New Roman"/>
          <w:sz w:val="24"/>
          <w:lang w:eastAsia="et-EE"/>
        </w:rPr>
        <w:t xml:space="preserve">Kollektiivse </w:t>
      </w:r>
      <w:r w:rsidR="0E42C7A1" w:rsidRPr="589970D0">
        <w:rPr>
          <w:rFonts w:ascii="Times New Roman" w:hAnsi="Times New Roman"/>
          <w:sz w:val="24"/>
          <w:lang w:eastAsia="et-EE"/>
        </w:rPr>
        <w:t xml:space="preserve">töötüli </w:t>
      </w:r>
      <w:del w:id="492" w:author="Aili Sandre" w:date="2024-09-18T14:17:00Z">
        <w:r w:rsidR="00BB62F3">
          <w:rPr>
            <w:rFonts w:ascii="Times New Roman" w:hAnsi="Times New Roman"/>
            <w:sz w:val="24"/>
            <w:lang w:eastAsia="et-EE"/>
          </w:rPr>
          <w:delText>lahendamisega</w:delText>
        </w:r>
      </w:del>
      <w:ins w:id="493" w:author="Aili Sandre" w:date="2024-09-18T14:17:00Z">
        <w:r w:rsidR="00BB62F3">
          <w:rPr>
            <w:rFonts w:ascii="Times New Roman" w:hAnsi="Times New Roman"/>
            <w:sz w:val="24"/>
            <w:lang w:eastAsia="et-EE"/>
          </w:rPr>
          <w:t>lahendamis</w:t>
        </w:r>
      </w:ins>
      <w:ins w:id="494" w:author="Aili Sandre" w:date="2024-09-18T13:33:00Z">
        <w:r w:rsidR="005D2424">
          <w:rPr>
            <w:rFonts w:ascii="Times New Roman" w:hAnsi="Times New Roman"/>
            <w:sz w:val="24"/>
            <w:lang w:eastAsia="et-EE"/>
          </w:rPr>
          <w:t>t käsitleva</w:t>
        </w:r>
      </w:ins>
      <w:del w:id="495" w:author="Aili Sandre" w:date="2024-09-18T13:33:00Z">
        <w:r w:rsidR="00BB62F3" w:rsidDel="005D2424">
          <w:rPr>
            <w:rFonts w:ascii="Times New Roman" w:hAnsi="Times New Roman"/>
            <w:sz w:val="24"/>
            <w:lang w:eastAsia="et-EE"/>
          </w:rPr>
          <w:delText>ega</w:delText>
        </w:r>
        <w:r w:rsidR="5212D195" w:rsidRPr="5E5188E3" w:rsidDel="005D2424">
          <w:rPr>
            <w:rFonts w:ascii="Times New Roman" w:hAnsi="Times New Roman"/>
            <w:sz w:val="24"/>
            <w:lang w:eastAsia="et-EE"/>
          </w:rPr>
          <w:delText xml:space="preserve"> seonduvat</w:delText>
        </w:r>
      </w:del>
      <w:r w:rsidR="5212D195" w:rsidRPr="5E5188E3">
        <w:rPr>
          <w:rFonts w:ascii="Times New Roman" w:hAnsi="Times New Roman"/>
          <w:sz w:val="24"/>
          <w:lang w:eastAsia="et-EE"/>
        </w:rPr>
        <w:t xml:space="preserve"> </w:t>
      </w:r>
      <w:r w:rsidR="5212D195" w:rsidRPr="6A608E82">
        <w:rPr>
          <w:rFonts w:ascii="Times New Roman" w:hAnsi="Times New Roman"/>
          <w:sz w:val="24"/>
          <w:lang w:eastAsia="et-EE"/>
        </w:rPr>
        <w:t xml:space="preserve">rahvusvahelise õiguse </w:t>
      </w:r>
      <w:r w:rsidR="5212D195" w:rsidRPr="1BE6E82D">
        <w:rPr>
          <w:rFonts w:ascii="Times New Roman" w:hAnsi="Times New Roman"/>
          <w:sz w:val="24"/>
          <w:lang w:eastAsia="et-EE"/>
        </w:rPr>
        <w:t xml:space="preserve">reeglistikku on </w:t>
      </w:r>
      <w:r w:rsidR="5212D195" w:rsidRPr="36CC8F82">
        <w:rPr>
          <w:rFonts w:ascii="Times New Roman" w:hAnsi="Times New Roman"/>
          <w:sz w:val="24"/>
          <w:lang w:eastAsia="et-EE"/>
        </w:rPr>
        <w:t>selgitatud</w:t>
      </w:r>
      <w:r w:rsidR="120DF8F9" w:rsidRPr="36CC8F82">
        <w:rPr>
          <w:rFonts w:ascii="Times New Roman" w:hAnsi="Times New Roman"/>
          <w:sz w:val="24"/>
          <w:lang w:eastAsia="et-EE"/>
        </w:rPr>
        <w:t xml:space="preserve"> </w:t>
      </w:r>
      <w:r w:rsidR="5212D195" w:rsidRPr="2DF8D98D">
        <w:rPr>
          <w:rFonts w:ascii="Times New Roman" w:hAnsi="Times New Roman"/>
          <w:sz w:val="24"/>
          <w:lang w:eastAsia="et-EE"/>
        </w:rPr>
        <w:t xml:space="preserve">sektsioonis </w:t>
      </w:r>
      <w:r w:rsidR="00873986">
        <w:rPr>
          <w:rFonts w:ascii="Times New Roman" w:hAnsi="Times New Roman"/>
          <w:sz w:val="24"/>
          <w:lang w:eastAsia="et-EE"/>
        </w:rPr>
        <w:t>„</w:t>
      </w:r>
      <w:r w:rsidR="5212D195" w:rsidRPr="2DF8D98D">
        <w:rPr>
          <w:rFonts w:ascii="Times New Roman" w:hAnsi="Times New Roman"/>
          <w:sz w:val="24"/>
          <w:lang w:eastAsia="et-EE"/>
        </w:rPr>
        <w:t>Eelnõu vastavus rahvusvahelisele õigusele</w:t>
      </w:r>
      <w:r w:rsidR="00873986">
        <w:rPr>
          <w:rFonts w:ascii="Times New Roman" w:hAnsi="Times New Roman"/>
          <w:sz w:val="24"/>
          <w:lang w:eastAsia="et-EE"/>
        </w:rPr>
        <w:t>“</w:t>
      </w:r>
      <w:r w:rsidR="00BB62F3">
        <w:rPr>
          <w:rFonts w:ascii="Times New Roman" w:hAnsi="Times New Roman"/>
          <w:sz w:val="24"/>
          <w:lang w:eastAsia="et-EE"/>
        </w:rPr>
        <w:t>.</w:t>
      </w:r>
    </w:p>
    <w:p w14:paraId="6684F4B9" w14:textId="77777777" w:rsidR="001B0C66" w:rsidRPr="001B0C66" w:rsidRDefault="001B0C66" w:rsidP="00E96711">
      <w:pPr>
        <w:rPr>
          <w:rFonts w:ascii="Times New Roman" w:hAnsi="Times New Roman"/>
          <w:sz w:val="24"/>
        </w:rPr>
      </w:pPr>
    </w:p>
    <w:p w14:paraId="15AD45BC" w14:textId="77777777" w:rsidR="001B0C66" w:rsidRDefault="001339A9" w:rsidP="00E96711">
      <w:pPr>
        <w:pStyle w:val="Loendilik"/>
        <w:numPr>
          <w:ilvl w:val="0"/>
          <w:numId w:val="5"/>
        </w:numPr>
        <w:rPr>
          <w:rFonts w:ascii="Times New Roman" w:hAnsi="Times New Roman"/>
          <w:b/>
          <w:sz w:val="24"/>
        </w:rPr>
      </w:pPr>
      <w:r w:rsidRPr="00076EA4">
        <w:rPr>
          <w:rFonts w:ascii="Times New Roman" w:hAnsi="Times New Roman"/>
          <w:b/>
          <w:sz w:val="24"/>
        </w:rPr>
        <w:t>Seaduse mõjud</w:t>
      </w:r>
    </w:p>
    <w:p w14:paraId="7855B3DD" w14:textId="77777777" w:rsidR="001B0C66" w:rsidRDefault="001B0C66" w:rsidP="00E96711">
      <w:pPr>
        <w:rPr>
          <w:rFonts w:ascii="Times New Roman" w:hAnsi="Times New Roman"/>
          <w:sz w:val="24"/>
        </w:rPr>
        <w:sectPr w:rsidR="001B0C66">
          <w:type w:val="continuous"/>
          <w:pgSz w:w="11906" w:h="16838"/>
          <w:pgMar w:top="1418" w:right="680" w:bottom="1418" w:left="1701" w:header="680" w:footer="680" w:gutter="0"/>
          <w:cols w:space="708"/>
          <w:docGrid w:linePitch="360"/>
        </w:sectPr>
      </w:pPr>
    </w:p>
    <w:p w14:paraId="4FBEDA02" w14:textId="604091B5" w:rsidR="00E54969" w:rsidRDefault="00DF33F6" w:rsidP="00E96711">
      <w:pPr>
        <w:rPr>
          <w:rFonts w:ascii="Times New Roman" w:hAnsi="Times New Roman"/>
          <w:sz w:val="24"/>
        </w:rPr>
      </w:pPr>
      <w:r w:rsidRPr="001B0C66">
        <w:rPr>
          <w:rFonts w:ascii="Times New Roman" w:hAnsi="Times New Roman"/>
          <w:sz w:val="24"/>
        </w:rPr>
        <w:t xml:space="preserve"> </w:t>
      </w:r>
    </w:p>
    <w:p w14:paraId="0A0FFDD7" w14:textId="4E20CA20" w:rsidR="00E446ED" w:rsidRPr="0092541F" w:rsidRDefault="00E446ED" w:rsidP="00E446ED">
      <w:pPr>
        <w:spacing w:after="160" w:line="257" w:lineRule="auto"/>
        <w:rPr>
          <w:rFonts w:ascii="Times New Roman" w:hAnsi="Times New Roman"/>
          <w:sz w:val="24"/>
        </w:rPr>
      </w:pPr>
      <w:del w:id="496" w:author="Aili Sandre" w:date="2024-09-18T14:17:00Z">
        <w:r w:rsidRPr="0092541F">
          <w:rPr>
            <w:rFonts w:ascii="Times New Roman" w:hAnsi="Times New Roman"/>
            <w:sz w:val="24"/>
          </w:rPr>
          <w:delText>Eelnõuga</w:delText>
        </w:r>
      </w:del>
      <w:commentRangeStart w:id="497"/>
      <w:ins w:id="498" w:author="Aili Sandre" w:date="2024-09-18T13:33:00Z">
        <w:r w:rsidR="005D2424">
          <w:rPr>
            <w:rFonts w:ascii="Times New Roman" w:hAnsi="Times New Roman"/>
            <w:sz w:val="24"/>
          </w:rPr>
          <w:t>Seadusega</w:t>
        </w:r>
      </w:ins>
      <w:del w:id="499" w:author="Aili Sandre" w:date="2024-09-18T13:33:00Z">
        <w:r w:rsidRPr="0092541F" w:rsidDel="005D2424">
          <w:rPr>
            <w:rFonts w:ascii="Times New Roman" w:hAnsi="Times New Roman"/>
            <w:sz w:val="24"/>
          </w:rPr>
          <w:delText>Eelnõuga</w:delText>
        </w:r>
      </w:del>
      <w:commentRangeEnd w:id="497"/>
      <w:r w:rsidR="005D2424">
        <w:rPr>
          <w:rStyle w:val="Kommentaariviide"/>
        </w:rPr>
        <w:commentReference w:id="497"/>
      </w:r>
      <w:r w:rsidRPr="0092541F">
        <w:rPr>
          <w:rFonts w:ascii="Times New Roman" w:hAnsi="Times New Roman"/>
          <w:sz w:val="24"/>
        </w:rPr>
        <w:t xml:space="preserve"> antakse riikliku lepitaja ülesanded üle õiguskantslerile</w:t>
      </w:r>
      <w:r w:rsidR="00B9093C">
        <w:rPr>
          <w:rFonts w:ascii="Times New Roman" w:hAnsi="Times New Roman"/>
          <w:sz w:val="24"/>
        </w:rPr>
        <w:t xml:space="preserve">. See tähendab, et </w:t>
      </w:r>
      <w:r w:rsidRPr="0092541F">
        <w:rPr>
          <w:rFonts w:ascii="Times New Roman" w:hAnsi="Times New Roman"/>
          <w:sz w:val="24"/>
        </w:rPr>
        <w:t>edaspidi lepitab kollektiivse töötüli osapooli õiguskantsler</w:t>
      </w:r>
      <w:r>
        <w:rPr>
          <w:rFonts w:ascii="Times New Roman" w:hAnsi="Times New Roman"/>
          <w:sz w:val="24"/>
        </w:rPr>
        <w:t>.</w:t>
      </w:r>
    </w:p>
    <w:p w14:paraId="2289CC0B" w14:textId="62EAB367" w:rsidR="00E446ED" w:rsidRDefault="00E446ED" w:rsidP="00E446ED">
      <w:pPr>
        <w:spacing w:after="120"/>
        <w:rPr>
          <w:rFonts w:ascii="Times New Roman" w:hAnsi="Times New Roman"/>
          <w:sz w:val="24"/>
        </w:rPr>
      </w:pPr>
      <w:r w:rsidRPr="00E67BE5">
        <w:rPr>
          <w:rFonts w:ascii="Times New Roman" w:hAnsi="Times New Roman"/>
          <w:sz w:val="24"/>
        </w:rPr>
        <w:t>Muudatuste rakendamisega kaasneb mõju järgmistes valdkondades: (1) sotsiaalne, sh demograafiline mõju</w:t>
      </w:r>
      <w:r>
        <w:rPr>
          <w:rFonts w:ascii="Times New Roman" w:hAnsi="Times New Roman"/>
          <w:sz w:val="24"/>
        </w:rPr>
        <w:t xml:space="preserve"> ning</w:t>
      </w:r>
      <w:r w:rsidRPr="00E67BE5">
        <w:rPr>
          <w:rFonts w:ascii="Times New Roman" w:hAnsi="Times New Roman"/>
          <w:sz w:val="24"/>
        </w:rPr>
        <w:t xml:space="preserve"> (2) </w:t>
      </w:r>
      <w:r>
        <w:rPr>
          <w:rFonts w:ascii="Times New Roman" w:hAnsi="Times New Roman"/>
          <w:sz w:val="24"/>
        </w:rPr>
        <w:t xml:space="preserve">mõju </w:t>
      </w:r>
      <w:r w:rsidRPr="004A21B9">
        <w:rPr>
          <w:rFonts w:ascii="Times New Roman" w:hAnsi="Times New Roman"/>
          <w:sz w:val="24"/>
        </w:rPr>
        <w:t>riigiasutuste ja kohaliku omavalitsuse</w:t>
      </w:r>
      <w:r w:rsidR="005955E5">
        <w:rPr>
          <w:rFonts w:ascii="Times New Roman" w:hAnsi="Times New Roman"/>
          <w:sz w:val="24"/>
        </w:rPr>
        <w:t xml:space="preserve"> üksuste ja nende</w:t>
      </w:r>
      <w:r w:rsidRPr="004A21B9">
        <w:rPr>
          <w:rFonts w:ascii="Times New Roman" w:hAnsi="Times New Roman"/>
          <w:sz w:val="24"/>
        </w:rPr>
        <w:t xml:space="preserve"> asutuste korraldus</w:t>
      </w:r>
      <w:r>
        <w:rPr>
          <w:rFonts w:ascii="Times New Roman" w:hAnsi="Times New Roman"/>
          <w:sz w:val="24"/>
        </w:rPr>
        <w:t xml:space="preserve">ele. </w:t>
      </w:r>
      <w:r w:rsidRPr="00E67BE5">
        <w:rPr>
          <w:rFonts w:ascii="Times New Roman" w:hAnsi="Times New Roman"/>
          <w:sz w:val="24"/>
        </w:rPr>
        <w:t>Eelnõu mõjude olulisuse tuvastamiseks hinnati nimetatud valdkondi nelja kriteeriumi alusel: mõju ulatus, mõju avaldumise sagedus, mõjutatud sihtrühma suurus ja ebasoovitavate mõjude kaasnemise risk. Muudatused ei mõjuta haridust, kultuuri, sporti;</w:t>
      </w:r>
      <w:r>
        <w:rPr>
          <w:rFonts w:ascii="Times New Roman" w:hAnsi="Times New Roman"/>
          <w:sz w:val="24"/>
        </w:rPr>
        <w:t xml:space="preserve"> majandust; keskkonda; </w:t>
      </w:r>
      <w:r w:rsidRPr="00E67BE5">
        <w:rPr>
          <w:rFonts w:ascii="Times New Roman" w:hAnsi="Times New Roman"/>
          <w:sz w:val="24"/>
        </w:rPr>
        <w:t xml:space="preserve">infotehnoloogiat </w:t>
      </w:r>
      <w:r>
        <w:rPr>
          <w:rFonts w:ascii="Times New Roman" w:hAnsi="Times New Roman"/>
          <w:sz w:val="24"/>
        </w:rPr>
        <w:t xml:space="preserve">ja </w:t>
      </w:r>
      <w:r w:rsidRPr="00E67BE5">
        <w:rPr>
          <w:rFonts w:ascii="Times New Roman" w:hAnsi="Times New Roman"/>
          <w:sz w:val="24"/>
        </w:rPr>
        <w:t>infoühiskonda;</w:t>
      </w:r>
      <w:r w:rsidRPr="007E7A2B">
        <w:rPr>
          <w:rFonts w:ascii="Times New Roman" w:hAnsi="Times New Roman"/>
          <w:sz w:val="24"/>
        </w:rPr>
        <w:t xml:space="preserve"> </w:t>
      </w:r>
      <w:r w:rsidRPr="00E67BE5">
        <w:rPr>
          <w:rFonts w:ascii="Times New Roman" w:hAnsi="Times New Roman"/>
          <w:sz w:val="24"/>
        </w:rPr>
        <w:t>riigikaitset ja välissuhteid</w:t>
      </w:r>
      <w:r>
        <w:rPr>
          <w:rFonts w:ascii="Times New Roman" w:hAnsi="Times New Roman"/>
          <w:sz w:val="24"/>
        </w:rPr>
        <w:t>;</w:t>
      </w:r>
      <w:r w:rsidRPr="00E67BE5">
        <w:rPr>
          <w:rFonts w:ascii="Times New Roman" w:hAnsi="Times New Roman"/>
          <w:sz w:val="24"/>
        </w:rPr>
        <w:t xml:space="preserve"> </w:t>
      </w:r>
      <w:proofErr w:type="spellStart"/>
      <w:r w:rsidRPr="00E67BE5">
        <w:rPr>
          <w:rFonts w:ascii="Times New Roman" w:hAnsi="Times New Roman"/>
          <w:sz w:val="24"/>
        </w:rPr>
        <w:t>siseturvalisust</w:t>
      </w:r>
      <w:proofErr w:type="spellEnd"/>
      <w:r>
        <w:rPr>
          <w:rFonts w:ascii="Times New Roman" w:hAnsi="Times New Roman"/>
          <w:sz w:val="24"/>
        </w:rPr>
        <w:t xml:space="preserve"> ega regionaalarengut, </w:t>
      </w:r>
      <w:r w:rsidRPr="00E67BE5">
        <w:rPr>
          <w:rFonts w:ascii="Times New Roman" w:hAnsi="Times New Roman"/>
          <w:sz w:val="24"/>
        </w:rPr>
        <w:t>mistõttu ei ole mõju olulisust nendes valdkondades hinnatud.</w:t>
      </w:r>
    </w:p>
    <w:p w14:paraId="1B65788C" w14:textId="39386C4A" w:rsidR="00E446ED" w:rsidRDefault="00E446ED" w:rsidP="00E446ED">
      <w:pPr>
        <w:spacing w:after="120"/>
        <w:rPr>
          <w:rFonts w:ascii="Times New Roman" w:hAnsi="Times New Roman"/>
          <w:sz w:val="24"/>
        </w:rPr>
      </w:pPr>
      <w:r w:rsidRPr="00BE7242">
        <w:rPr>
          <w:rFonts w:ascii="Times New Roman" w:hAnsi="Times New Roman"/>
          <w:sz w:val="24"/>
        </w:rPr>
        <w:t>Kokkuvõtlikult suurendatakse kollektiivsete töötülide lahendamise</w:t>
      </w:r>
      <w:r w:rsidR="00650F99">
        <w:rPr>
          <w:rFonts w:ascii="Times New Roman" w:hAnsi="Times New Roman"/>
          <w:sz w:val="24"/>
        </w:rPr>
        <w:t xml:space="preserve"> kvaliteeti ja</w:t>
      </w:r>
      <w:r w:rsidRPr="00BE7242">
        <w:rPr>
          <w:rFonts w:ascii="Times New Roman" w:hAnsi="Times New Roman"/>
          <w:sz w:val="24"/>
        </w:rPr>
        <w:t xml:space="preserve"> efektiivsust. </w:t>
      </w:r>
      <w:r>
        <w:rPr>
          <w:rFonts w:ascii="Times New Roman" w:hAnsi="Times New Roman"/>
          <w:sz w:val="24"/>
        </w:rPr>
        <w:t>Muudatuse</w:t>
      </w:r>
      <w:r w:rsidRPr="00BE7242">
        <w:rPr>
          <w:rFonts w:ascii="Times New Roman" w:hAnsi="Times New Roman"/>
          <w:sz w:val="24"/>
        </w:rPr>
        <w:t xml:space="preserve"> laiem mõju ühiskonnale on </w:t>
      </w:r>
      <w:r>
        <w:rPr>
          <w:rFonts w:ascii="Times New Roman" w:hAnsi="Times New Roman"/>
          <w:sz w:val="24"/>
        </w:rPr>
        <w:t>vähene</w:t>
      </w:r>
      <w:r w:rsidRPr="00BE7242">
        <w:rPr>
          <w:rFonts w:ascii="Times New Roman" w:hAnsi="Times New Roman"/>
          <w:sz w:val="24"/>
        </w:rPr>
        <w:t>, kuna riikliku lepituse mehhanism jääb alles</w:t>
      </w:r>
      <w:r w:rsidR="00650F99">
        <w:rPr>
          <w:rFonts w:ascii="Times New Roman" w:hAnsi="Times New Roman"/>
          <w:sz w:val="24"/>
        </w:rPr>
        <w:t xml:space="preserve"> senisel kujul</w:t>
      </w:r>
      <w:r w:rsidRPr="00BE7242">
        <w:rPr>
          <w:rFonts w:ascii="Times New Roman" w:hAnsi="Times New Roman"/>
          <w:sz w:val="24"/>
        </w:rPr>
        <w:t xml:space="preserve"> ja lepitusmenetlusi </w:t>
      </w:r>
      <w:ins w:id="500" w:author="Aili Sandre" w:date="2024-09-18T13:34:00Z">
        <w:r w:rsidR="005D2424">
          <w:rPr>
            <w:rFonts w:ascii="Times New Roman" w:hAnsi="Times New Roman"/>
            <w:sz w:val="24"/>
          </w:rPr>
          <w:t>tehakse</w:t>
        </w:r>
      </w:ins>
      <w:del w:id="501" w:author="Aili Sandre" w:date="2024-09-18T13:34:00Z">
        <w:r w:rsidRPr="00BE7242" w:rsidDel="005D2424">
          <w:rPr>
            <w:rFonts w:ascii="Times New Roman" w:hAnsi="Times New Roman"/>
            <w:sz w:val="24"/>
          </w:rPr>
          <w:delText>vi</w:delText>
        </w:r>
      </w:del>
      <w:del w:id="502" w:author="Aili Sandre" w:date="2024-09-18T13:35:00Z">
        <w:r w:rsidRPr="00BE7242" w:rsidDel="005D2424">
          <w:rPr>
            <w:rFonts w:ascii="Times New Roman" w:hAnsi="Times New Roman"/>
            <w:sz w:val="24"/>
          </w:rPr>
          <w:delText>iakse läbi</w:delText>
        </w:r>
      </w:del>
      <w:r w:rsidRPr="00BE7242">
        <w:rPr>
          <w:rFonts w:ascii="Times New Roman" w:hAnsi="Times New Roman"/>
          <w:sz w:val="24"/>
        </w:rPr>
        <w:t xml:space="preserve"> harva.</w:t>
      </w:r>
    </w:p>
    <w:p w14:paraId="7897126F" w14:textId="31FAE003" w:rsidR="001A0158" w:rsidRDefault="001A0158">
      <w:pPr>
        <w:jc w:val="left"/>
        <w:rPr>
          <w:rFonts w:ascii="Times New Roman" w:hAnsi="Times New Roman"/>
          <w:b/>
          <w:bCs/>
          <w:sz w:val="24"/>
        </w:rPr>
      </w:pPr>
    </w:p>
    <w:p w14:paraId="1ECE4F54" w14:textId="12844D53" w:rsidR="00E446ED" w:rsidRPr="005C0875" w:rsidRDefault="00E446ED" w:rsidP="00E446ED">
      <w:pPr>
        <w:spacing w:after="160" w:line="257" w:lineRule="auto"/>
        <w:rPr>
          <w:rFonts w:ascii="Times New Roman" w:hAnsi="Times New Roman"/>
          <w:b/>
          <w:bCs/>
          <w:sz w:val="24"/>
        </w:rPr>
      </w:pPr>
      <w:r>
        <w:rPr>
          <w:rFonts w:ascii="Times New Roman" w:hAnsi="Times New Roman"/>
          <w:b/>
          <w:bCs/>
          <w:sz w:val="24"/>
        </w:rPr>
        <w:t>S</w:t>
      </w:r>
      <w:r w:rsidRPr="005C0875">
        <w:rPr>
          <w:rFonts w:ascii="Times New Roman" w:hAnsi="Times New Roman"/>
          <w:b/>
          <w:bCs/>
          <w:sz w:val="24"/>
        </w:rPr>
        <w:t>otsiaalne mõju, sealhulgas demograafiline mõju</w:t>
      </w:r>
    </w:p>
    <w:p w14:paraId="6BC61364" w14:textId="77777777" w:rsidR="00E446ED" w:rsidRDefault="00E446ED" w:rsidP="00E446ED">
      <w:pPr>
        <w:spacing w:after="160" w:line="257" w:lineRule="auto"/>
        <w:rPr>
          <w:rFonts w:ascii="Times New Roman" w:hAnsi="Times New Roman"/>
          <w:sz w:val="24"/>
        </w:rPr>
      </w:pPr>
      <w:r>
        <w:rPr>
          <w:rFonts w:ascii="Times New Roman" w:hAnsi="Times New Roman"/>
          <w:b/>
          <w:bCs/>
          <w:sz w:val="24"/>
        </w:rPr>
        <w:t>Mõjutatud sihtrühmad</w:t>
      </w:r>
      <w:r w:rsidRPr="007960C0">
        <w:rPr>
          <w:rFonts w:ascii="Times New Roman" w:hAnsi="Times New Roman"/>
          <w:b/>
          <w:bCs/>
          <w:sz w:val="24"/>
        </w:rPr>
        <w:t>:</w:t>
      </w:r>
      <w:r>
        <w:rPr>
          <w:rFonts w:ascii="Times New Roman" w:hAnsi="Times New Roman"/>
          <w:sz w:val="24"/>
        </w:rPr>
        <w:t xml:space="preserve"> töötajad, sh töötajate ühingud ja liidud; tööandjad, sh tööandjate ühingud ja liidud</w:t>
      </w:r>
    </w:p>
    <w:p w14:paraId="28E2E747" w14:textId="77777777" w:rsidR="00E446ED" w:rsidRPr="00695E0E" w:rsidRDefault="00E446ED" w:rsidP="00E446ED">
      <w:pPr>
        <w:spacing w:after="160" w:line="257" w:lineRule="auto"/>
        <w:rPr>
          <w:rFonts w:ascii="Times New Roman" w:hAnsi="Times New Roman"/>
          <w:sz w:val="24"/>
          <w:u w:val="single"/>
        </w:rPr>
      </w:pPr>
      <w:r w:rsidRPr="00695E0E">
        <w:rPr>
          <w:rFonts w:ascii="Times New Roman" w:hAnsi="Times New Roman"/>
          <w:sz w:val="24"/>
          <w:u w:val="single"/>
        </w:rPr>
        <w:t>Mõju ulatus, mõjutatud sihtrühma suurus ja mõju sagedus</w:t>
      </w:r>
    </w:p>
    <w:p w14:paraId="23CF63B0" w14:textId="69031F33" w:rsidR="00E446ED" w:rsidRPr="0092541F" w:rsidRDefault="00E446ED" w:rsidP="00E446ED">
      <w:pPr>
        <w:spacing w:after="160" w:line="257" w:lineRule="auto"/>
        <w:rPr>
          <w:rFonts w:ascii="Times New Roman" w:hAnsi="Times New Roman"/>
          <w:sz w:val="24"/>
        </w:rPr>
      </w:pPr>
      <w:del w:id="503" w:author="Aili Sandre" w:date="2024-09-18T13:35:00Z">
        <w:r w:rsidRPr="0092541F" w:rsidDel="005D2424">
          <w:rPr>
            <w:rFonts w:ascii="Times New Roman" w:hAnsi="Times New Roman"/>
            <w:sz w:val="24"/>
          </w:rPr>
          <w:delText xml:space="preserve">Eelnõuga </w:delText>
        </w:r>
      </w:del>
      <w:ins w:id="504" w:author="Aili Sandre" w:date="2024-09-18T13:35:00Z">
        <w:r w:rsidR="005D2424">
          <w:rPr>
            <w:rFonts w:ascii="Times New Roman" w:hAnsi="Times New Roman"/>
            <w:sz w:val="24"/>
          </w:rPr>
          <w:t>Seadusega</w:t>
        </w:r>
        <w:r w:rsidR="005D2424" w:rsidRPr="0092541F">
          <w:rPr>
            <w:rFonts w:ascii="Times New Roman" w:hAnsi="Times New Roman"/>
            <w:sz w:val="24"/>
          </w:rPr>
          <w:t xml:space="preserve"> </w:t>
        </w:r>
      </w:ins>
      <w:r w:rsidRPr="0092541F">
        <w:rPr>
          <w:rFonts w:ascii="Times New Roman" w:hAnsi="Times New Roman"/>
          <w:sz w:val="24"/>
        </w:rPr>
        <w:t>antakse riikliku lepitaja ülesanded üle õiguskantslerile ehk edaspidi lepitab kollektiivse töötüli osapooli õiguskantsler</w:t>
      </w:r>
      <w:r>
        <w:rPr>
          <w:rFonts w:ascii="Times New Roman" w:hAnsi="Times New Roman"/>
          <w:sz w:val="24"/>
        </w:rPr>
        <w:t xml:space="preserve">. </w:t>
      </w:r>
      <w:r w:rsidR="00E96F15">
        <w:rPr>
          <w:rFonts w:ascii="Times New Roman" w:hAnsi="Times New Roman"/>
          <w:sz w:val="24"/>
        </w:rPr>
        <w:t>Praegu kehtiv</w:t>
      </w:r>
      <w:r>
        <w:rPr>
          <w:rFonts w:ascii="Times New Roman" w:hAnsi="Times New Roman"/>
          <w:sz w:val="24"/>
        </w:rPr>
        <w:t xml:space="preserve"> </w:t>
      </w:r>
      <w:r w:rsidR="006B5621">
        <w:rPr>
          <w:rFonts w:ascii="Times New Roman" w:hAnsi="Times New Roman"/>
          <w:sz w:val="24"/>
        </w:rPr>
        <w:t>lepitus</w:t>
      </w:r>
      <w:r w:rsidR="004C557C">
        <w:rPr>
          <w:rFonts w:ascii="Times New Roman" w:hAnsi="Times New Roman"/>
          <w:sz w:val="24"/>
        </w:rPr>
        <w:t>menetluse kor</w:t>
      </w:r>
      <w:r w:rsidR="00E96F15">
        <w:rPr>
          <w:rFonts w:ascii="Times New Roman" w:hAnsi="Times New Roman"/>
          <w:sz w:val="24"/>
        </w:rPr>
        <w:t>d</w:t>
      </w:r>
      <w:r w:rsidR="004C557C">
        <w:rPr>
          <w:rFonts w:ascii="Times New Roman" w:hAnsi="Times New Roman"/>
          <w:sz w:val="24"/>
        </w:rPr>
        <w:t xml:space="preserve"> ja mehhanism ei muutu</w:t>
      </w:r>
      <w:r w:rsidR="00E96F15">
        <w:rPr>
          <w:rFonts w:ascii="Times New Roman" w:hAnsi="Times New Roman"/>
          <w:sz w:val="24"/>
        </w:rPr>
        <w:t xml:space="preserve">. KTTLS-i üksnes täiendatakse lepitusmenetlust puudutavate põhimõtetega, mis seni on kehtestatud riikliku lepitaja põhimääruse tasandil (nt </w:t>
      </w:r>
      <w:r w:rsidR="00765457">
        <w:rPr>
          <w:rFonts w:ascii="Times New Roman" w:hAnsi="Times New Roman"/>
          <w:sz w:val="24"/>
        </w:rPr>
        <w:t>lepituskoosoleku kokku kutsumise ja lepitusmenetluse peatamise kord)</w:t>
      </w:r>
      <w:r>
        <w:rPr>
          <w:rFonts w:ascii="Times New Roman" w:hAnsi="Times New Roman"/>
          <w:sz w:val="24"/>
        </w:rPr>
        <w:t>.</w:t>
      </w:r>
    </w:p>
    <w:p w14:paraId="6630290F" w14:textId="399AAB72" w:rsidR="00E446ED" w:rsidRDefault="00E446ED" w:rsidP="00E446ED">
      <w:pPr>
        <w:spacing w:after="160" w:line="257" w:lineRule="auto"/>
        <w:rPr>
          <w:rFonts w:ascii="Times New Roman" w:hAnsi="Times New Roman"/>
          <w:sz w:val="24"/>
        </w:rPr>
      </w:pPr>
      <w:del w:id="505" w:author="Aili Sandre" w:date="2024-09-18T13:35:00Z">
        <w:r w:rsidDel="005D2424">
          <w:rPr>
            <w:rFonts w:ascii="Times New Roman" w:hAnsi="Times New Roman"/>
            <w:sz w:val="24"/>
          </w:rPr>
          <w:delText xml:space="preserve">Vastavalt </w:delText>
        </w:r>
      </w:del>
      <w:r w:rsidR="00765457">
        <w:rPr>
          <w:rFonts w:ascii="Times New Roman" w:hAnsi="Times New Roman"/>
          <w:sz w:val="24"/>
        </w:rPr>
        <w:t>KTTLS</w:t>
      </w:r>
      <w:ins w:id="506" w:author="Aili Sandre" w:date="2024-09-18T13:35:00Z">
        <w:r w:rsidR="005D2424">
          <w:rPr>
            <w:rFonts w:ascii="Times New Roman" w:hAnsi="Times New Roman"/>
            <w:sz w:val="24"/>
          </w:rPr>
          <w:t xml:space="preserve"> kohaselt</w:t>
        </w:r>
      </w:ins>
      <w:del w:id="507" w:author="Aili Sandre" w:date="2024-09-18T13:35:00Z">
        <w:r w:rsidR="00765457" w:rsidDel="005D2424">
          <w:rPr>
            <w:rFonts w:ascii="Times New Roman" w:hAnsi="Times New Roman"/>
            <w:sz w:val="24"/>
          </w:rPr>
          <w:delText>-ile</w:delText>
        </w:r>
      </w:del>
      <w:r>
        <w:rPr>
          <w:rFonts w:ascii="Times New Roman" w:hAnsi="Times New Roman"/>
          <w:sz w:val="24"/>
        </w:rPr>
        <w:t xml:space="preserve"> on</w:t>
      </w:r>
      <w:r w:rsidRPr="00695E0E">
        <w:rPr>
          <w:rFonts w:ascii="Times New Roman" w:hAnsi="Times New Roman"/>
          <w:sz w:val="24"/>
        </w:rPr>
        <w:t xml:space="preserve"> </w:t>
      </w:r>
      <w:r w:rsidRPr="00720738">
        <w:rPr>
          <w:rFonts w:ascii="Times New Roman" w:hAnsi="Times New Roman"/>
          <w:sz w:val="24"/>
        </w:rPr>
        <w:t>töötajate</w:t>
      </w:r>
      <w:r>
        <w:rPr>
          <w:rFonts w:ascii="Times New Roman" w:hAnsi="Times New Roman"/>
          <w:sz w:val="24"/>
        </w:rPr>
        <w:t>l (sh ka</w:t>
      </w:r>
      <w:r w:rsidRPr="00720738">
        <w:rPr>
          <w:rFonts w:ascii="Times New Roman" w:hAnsi="Times New Roman"/>
          <w:sz w:val="24"/>
        </w:rPr>
        <w:t xml:space="preserve"> töötajate ühingu</w:t>
      </w:r>
      <w:r>
        <w:rPr>
          <w:rFonts w:ascii="Times New Roman" w:hAnsi="Times New Roman"/>
          <w:sz w:val="24"/>
        </w:rPr>
        <w:t>l</w:t>
      </w:r>
      <w:r w:rsidRPr="00720738">
        <w:rPr>
          <w:rFonts w:ascii="Times New Roman" w:hAnsi="Times New Roman"/>
          <w:sz w:val="24"/>
        </w:rPr>
        <w:t xml:space="preserve"> või liidu</w:t>
      </w:r>
      <w:r>
        <w:rPr>
          <w:rFonts w:ascii="Times New Roman" w:hAnsi="Times New Roman"/>
          <w:sz w:val="24"/>
        </w:rPr>
        <w:t>l)</w:t>
      </w:r>
      <w:r w:rsidRPr="00720738">
        <w:rPr>
          <w:rFonts w:ascii="Times New Roman" w:hAnsi="Times New Roman"/>
          <w:sz w:val="24"/>
        </w:rPr>
        <w:t xml:space="preserve"> ja tööandja</w:t>
      </w:r>
      <w:r>
        <w:rPr>
          <w:rFonts w:ascii="Times New Roman" w:hAnsi="Times New Roman"/>
          <w:sz w:val="24"/>
        </w:rPr>
        <w:t>l (sh ka</w:t>
      </w:r>
      <w:r w:rsidRPr="00720738">
        <w:rPr>
          <w:rFonts w:ascii="Times New Roman" w:hAnsi="Times New Roman"/>
          <w:sz w:val="24"/>
        </w:rPr>
        <w:t xml:space="preserve"> tööandjate ühingu</w:t>
      </w:r>
      <w:r>
        <w:rPr>
          <w:rFonts w:ascii="Times New Roman" w:hAnsi="Times New Roman"/>
          <w:sz w:val="24"/>
        </w:rPr>
        <w:t>l</w:t>
      </w:r>
      <w:r w:rsidRPr="00720738">
        <w:rPr>
          <w:rFonts w:ascii="Times New Roman" w:hAnsi="Times New Roman"/>
          <w:sz w:val="24"/>
        </w:rPr>
        <w:t xml:space="preserve"> või liidu</w:t>
      </w:r>
      <w:r>
        <w:rPr>
          <w:rFonts w:ascii="Times New Roman" w:hAnsi="Times New Roman"/>
          <w:sz w:val="24"/>
        </w:rPr>
        <w:t>l)</w:t>
      </w:r>
      <w:r w:rsidRPr="00720738">
        <w:rPr>
          <w:rFonts w:ascii="Times New Roman" w:hAnsi="Times New Roman"/>
          <w:sz w:val="24"/>
        </w:rPr>
        <w:t xml:space="preserve"> võimalus pöörduda abi saamiseks riikliku lepitaja poole</w:t>
      </w:r>
      <w:ins w:id="508" w:author="Aili Sandre" w:date="2024-09-18T13:38:00Z">
        <w:r w:rsidR="005D2424">
          <w:rPr>
            <w:rFonts w:ascii="Times New Roman" w:hAnsi="Times New Roman"/>
            <w:sz w:val="24"/>
          </w:rPr>
          <w:t>,</w:t>
        </w:r>
      </w:ins>
      <w:del w:id="509" w:author="Aili Sandre" w:date="2024-09-18T13:38:00Z">
        <w:r w:rsidDel="005D2424">
          <w:rPr>
            <w:rFonts w:ascii="Times New Roman" w:hAnsi="Times New Roman"/>
            <w:sz w:val="24"/>
          </w:rPr>
          <w:delText xml:space="preserve"> </w:delText>
        </w:r>
      </w:del>
      <w:ins w:id="510" w:author="Aili Sandre" w:date="2024-09-18T13:38:00Z">
        <w:r w:rsidR="005D2424">
          <w:rPr>
            <w:rFonts w:ascii="Times New Roman" w:hAnsi="Times New Roman"/>
            <w:sz w:val="24"/>
          </w:rPr>
          <w:t xml:space="preserve"> </w:t>
        </w:r>
      </w:ins>
      <w:r>
        <w:rPr>
          <w:rFonts w:ascii="Times New Roman" w:hAnsi="Times New Roman"/>
          <w:sz w:val="24"/>
        </w:rPr>
        <w:t>kui nende</w:t>
      </w:r>
      <w:r w:rsidRPr="00720738">
        <w:rPr>
          <w:rFonts w:ascii="Times New Roman" w:hAnsi="Times New Roman"/>
          <w:sz w:val="24"/>
        </w:rPr>
        <w:t xml:space="preserve"> vahel on tekkinud kollektiivlepingu sõlmimisel, täitmisel või muutmisel vaidlus, milles pooled ei suuda kokkuleppele jõuda.</w:t>
      </w:r>
      <w:r>
        <w:rPr>
          <w:rFonts w:ascii="Times New Roman" w:hAnsi="Times New Roman"/>
          <w:sz w:val="24"/>
        </w:rPr>
        <w:t xml:space="preserve"> Statistikaameti (2024) tööelu-uuringu andmetel oli kollektiivlepingu sõlminud ettevõtteid 2015</w:t>
      </w:r>
      <w:r w:rsidR="00C81F59">
        <w:rPr>
          <w:rFonts w:ascii="Times New Roman" w:hAnsi="Times New Roman"/>
          <w:sz w:val="24"/>
        </w:rPr>
        <w:t>.</w:t>
      </w:r>
      <w:r w:rsidR="00765457">
        <w:rPr>
          <w:rFonts w:ascii="Times New Roman" w:hAnsi="Times New Roman"/>
          <w:sz w:val="24"/>
        </w:rPr>
        <w:t xml:space="preserve"> a</w:t>
      </w:r>
      <w:r>
        <w:rPr>
          <w:rFonts w:ascii="Times New Roman" w:hAnsi="Times New Roman"/>
          <w:sz w:val="24"/>
        </w:rPr>
        <w:t xml:space="preserve"> </w:t>
      </w:r>
      <w:r w:rsidRPr="0098799F">
        <w:rPr>
          <w:rFonts w:ascii="Times New Roman" w:hAnsi="Times New Roman"/>
          <w:i/>
          <w:iCs/>
          <w:sz w:val="24"/>
        </w:rPr>
        <w:t>ca</w:t>
      </w:r>
      <w:r>
        <w:rPr>
          <w:rFonts w:ascii="Times New Roman" w:hAnsi="Times New Roman"/>
          <w:sz w:val="24"/>
        </w:rPr>
        <w:t xml:space="preserve"> 600 ja 2021</w:t>
      </w:r>
      <w:r w:rsidR="00C81F59">
        <w:rPr>
          <w:rFonts w:ascii="Times New Roman" w:hAnsi="Times New Roman"/>
          <w:sz w:val="24"/>
        </w:rPr>
        <w:t>.</w:t>
      </w:r>
      <w:r w:rsidR="00765457">
        <w:rPr>
          <w:rFonts w:ascii="Times New Roman" w:hAnsi="Times New Roman"/>
          <w:sz w:val="24"/>
        </w:rPr>
        <w:t xml:space="preserve"> a</w:t>
      </w:r>
      <w:r>
        <w:rPr>
          <w:rFonts w:ascii="Times New Roman" w:hAnsi="Times New Roman"/>
          <w:sz w:val="24"/>
        </w:rPr>
        <w:t xml:space="preserve"> </w:t>
      </w:r>
      <w:r w:rsidRPr="0098799F">
        <w:rPr>
          <w:rFonts w:ascii="Times New Roman" w:hAnsi="Times New Roman"/>
          <w:i/>
          <w:iCs/>
          <w:sz w:val="24"/>
        </w:rPr>
        <w:t>ca</w:t>
      </w:r>
      <w:r>
        <w:rPr>
          <w:rFonts w:ascii="Times New Roman" w:hAnsi="Times New Roman"/>
          <w:sz w:val="24"/>
        </w:rPr>
        <w:t xml:space="preserve"> 800, mis moodustab vastavalt 3,9% ja 5,2% kõikidest vastava aasta ettevõtetest. Seega on tööandjate puhul muudatusest mõjutatud sihtrühma suurus väike. Kollektiivlepinguga kaetud töötajaid oli 2015</w:t>
      </w:r>
      <w:r w:rsidR="00C81F59">
        <w:rPr>
          <w:rFonts w:ascii="Times New Roman" w:hAnsi="Times New Roman"/>
          <w:sz w:val="24"/>
        </w:rPr>
        <w:t>. a</w:t>
      </w:r>
      <w:r>
        <w:rPr>
          <w:rFonts w:ascii="Times New Roman" w:hAnsi="Times New Roman"/>
          <w:sz w:val="24"/>
        </w:rPr>
        <w:t xml:space="preserve"> </w:t>
      </w:r>
      <w:r w:rsidRPr="0098799F">
        <w:rPr>
          <w:rFonts w:ascii="Times New Roman" w:hAnsi="Times New Roman"/>
          <w:i/>
          <w:iCs/>
          <w:sz w:val="24"/>
        </w:rPr>
        <w:t>ca</w:t>
      </w:r>
      <w:r>
        <w:rPr>
          <w:rFonts w:ascii="Times New Roman" w:hAnsi="Times New Roman"/>
          <w:sz w:val="24"/>
        </w:rPr>
        <w:t xml:space="preserve"> 98 000 ning 2021.</w:t>
      </w:r>
      <w:r w:rsidR="00C81F59">
        <w:rPr>
          <w:rFonts w:ascii="Times New Roman" w:hAnsi="Times New Roman"/>
          <w:sz w:val="24"/>
        </w:rPr>
        <w:t xml:space="preserve"> a</w:t>
      </w:r>
      <w:r>
        <w:rPr>
          <w:rFonts w:ascii="Times New Roman" w:hAnsi="Times New Roman"/>
          <w:sz w:val="24"/>
        </w:rPr>
        <w:t xml:space="preserve"> </w:t>
      </w:r>
      <w:r w:rsidRPr="0098799F">
        <w:rPr>
          <w:rFonts w:ascii="Times New Roman" w:hAnsi="Times New Roman"/>
          <w:i/>
          <w:iCs/>
          <w:sz w:val="24"/>
        </w:rPr>
        <w:t>ca</w:t>
      </w:r>
      <w:r>
        <w:rPr>
          <w:rFonts w:ascii="Times New Roman" w:hAnsi="Times New Roman"/>
          <w:sz w:val="24"/>
        </w:rPr>
        <w:t xml:space="preserve"> 100 000, mis moodustab vastavalt 18,6% ja 19,1% kõikidest vastava aasta töötajatest</w:t>
      </w:r>
      <w:r w:rsidR="00C81F59">
        <w:rPr>
          <w:rFonts w:ascii="Times New Roman" w:hAnsi="Times New Roman"/>
          <w:sz w:val="24"/>
        </w:rPr>
        <w:t xml:space="preserve">. Seega </w:t>
      </w:r>
      <w:r>
        <w:rPr>
          <w:rFonts w:ascii="Times New Roman" w:hAnsi="Times New Roman"/>
          <w:sz w:val="24"/>
        </w:rPr>
        <w:t xml:space="preserve">on töötajate puhul mõjutatud sihtrühma suurus keskmine. Samas nähtub, et praktikas pöördutakse riikliku lepitaja poole kollektiivsete </w:t>
      </w:r>
      <w:r w:rsidR="00EE3EED">
        <w:rPr>
          <w:rFonts w:ascii="Times New Roman" w:hAnsi="Times New Roman"/>
          <w:sz w:val="24"/>
        </w:rPr>
        <w:t>töövaidluste</w:t>
      </w:r>
      <w:r>
        <w:rPr>
          <w:rFonts w:ascii="Times New Roman" w:hAnsi="Times New Roman"/>
          <w:sz w:val="24"/>
        </w:rPr>
        <w:t xml:space="preserve"> lahendamiseks siiski harva. Riiklik lepitaja on vahemikus 2017</w:t>
      </w:r>
      <w:r w:rsidR="00EE3EED">
        <w:rPr>
          <w:rFonts w:ascii="Times New Roman" w:hAnsi="Times New Roman"/>
          <w:sz w:val="24"/>
        </w:rPr>
        <w:t>–</w:t>
      </w:r>
      <w:r>
        <w:rPr>
          <w:rFonts w:ascii="Times New Roman" w:hAnsi="Times New Roman"/>
          <w:sz w:val="24"/>
        </w:rPr>
        <w:t xml:space="preserve">2023 </w:t>
      </w:r>
      <w:ins w:id="511" w:author="Aili Sandre" w:date="2024-09-18T13:39:00Z">
        <w:r w:rsidR="005D2424">
          <w:rPr>
            <w:rFonts w:ascii="Times New Roman" w:hAnsi="Times New Roman"/>
            <w:sz w:val="24"/>
          </w:rPr>
          <w:t>teinud</w:t>
        </w:r>
      </w:ins>
      <w:del w:id="512" w:author="Aili Sandre" w:date="2024-09-18T13:39:00Z">
        <w:r w:rsidDel="005D2424">
          <w:rPr>
            <w:rFonts w:ascii="Times New Roman" w:hAnsi="Times New Roman"/>
            <w:sz w:val="24"/>
          </w:rPr>
          <w:delText>läbi viinud</w:delText>
        </w:r>
      </w:del>
      <w:r>
        <w:rPr>
          <w:rFonts w:ascii="Times New Roman" w:hAnsi="Times New Roman"/>
          <w:sz w:val="24"/>
        </w:rPr>
        <w:t xml:space="preserve"> kokku 25 lepitusmenetlust ehk keskmiselt 3,6 menetlust aastas.</w:t>
      </w:r>
      <w:del w:id="513" w:author="Aili Sandre" w:date="2024-09-18T13:39:00Z">
        <w:r w:rsidDel="005D2424">
          <w:rPr>
            <w:rFonts w:ascii="Times New Roman" w:hAnsi="Times New Roman"/>
            <w:sz w:val="24"/>
          </w:rPr>
          <w:delText xml:space="preserve"> </w:delText>
        </w:r>
      </w:del>
    </w:p>
    <w:p w14:paraId="60A40149" w14:textId="2EBA8D70" w:rsidR="00E446ED" w:rsidRPr="00DD53D1" w:rsidRDefault="00E446ED" w:rsidP="00E446ED">
      <w:pPr>
        <w:spacing w:after="160" w:line="257" w:lineRule="auto"/>
        <w:rPr>
          <w:rFonts w:ascii="Times New Roman" w:hAnsi="Times New Roman"/>
          <w:sz w:val="24"/>
        </w:rPr>
      </w:pPr>
      <w:r w:rsidRPr="00DD53D1">
        <w:rPr>
          <w:rFonts w:ascii="Times New Roman" w:hAnsi="Times New Roman"/>
          <w:sz w:val="24"/>
        </w:rPr>
        <w:t>Riikliku lepitaja lepitusmenetluste arv aastatel 2017</w:t>
      </w:r>
      <w:r w:rsidR="008E3805">
        <w:rPr>
          <w:rFonts w:ascii="Times New Roman" w:hAnsi="Times New Roman"/>
          <w:sz w:val="24"/>
        </w:rPr>
        <w:t>–</w:t>
      </w:r>
      <w:r w:rsidRPr="00DD53D1">
        <w:rPr>
          <w:rFonts w:ascii="Times New Roman" w:hAnsi="Times New Roman"/>
          <w:sz w:val="24"/>
        </w:rPr>
        <w:t>202</w:t>
      </w:r>
      <w:r>
        <w:rPr>
          <w:rFonts w:ascii="Times New Roman" w:hAnsi="Times New Roman"/>
          <w:sz w:val="24"/>
        </w:rPr>
        <w:t>3</w:t>
      </w:r>
      <w:r w:rsidRPr="00DD53D1">
        <w:rPr>
          <w:rFonts w:ascii="Times New Roman" w:hAnsi="Times New Roman"/>
          <w:sz w:val="24"/>
        </w:rPr>
        <w:t>:</w:t>
      </w:r>
    </w:p>
    <w:tbl>
      <w:tblPr>
        <w:tblW w:w="425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38"/>
        <w:gridCol w:w="2220"/>
      </w:tblGrid>
      <w:tr w:rsidR="00E446ED" w:rsidRPr="00DD53D1" w14:paraId="6AF58B27"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0ED22963" w14:textId="77777777" w:rsidR="00E446ED" w:rsidRPr="00DD53D1" w:rsidRDefault="00E446ED">
            <w:pPr>
              <w:jc w:val="center"/>
              <w:rPr>
                <w:rFonts w:ascii="Times New Roman" w:hAnsi="Times New Roman"/>
                <w:sz w:val="24"/>
              </w:rPr>
            </w:pPr>
            <w:r w:rsidRPr="00DD53D1">
              <w:rPr>
                <w:rFonts w:ascii="Times New Roman" w:hAnsi="Times New Roman"/>
                <w:sz w:val="24"/>
              </w:rPr>
              <w:t>Aasta</w:t>
            </w:r>
          </w:p>
        </w:tc>
        <w:tc>
          <w:tcPr>
            <w:tcW w:w="2220" w:type="dxa"/>
            <w:tcBorders>
              <w:top w:val="single" w:sz="6" w:space="0" w:color="auto"/>
              <w:left w:val="single" w:sz="6" w:space="0" w:color="auto"/>
              <w:bottom w:val="single" w:sz="6" w:space="0" w:color="auto"/>
              <w:right w:val="single" w:sz="6" w:space="0" w:color="auto"/>
            </w:tcBorders>
            <w:hideMark/>
          </w:tcPr>
          <w:p w14:paraId="2F8A629A" w14:textId="77777777" w:rsidR="00E446ED" w:rsidRPr="00DD53D1" w:rsidRDefault="00E446ED">
            <w:pPr>
              <w:jc w:val="center"/>
              <w:rPr>
                <w:rFonts w:ascii="Times New Roman" w:hAnsi="Times New Roman"/>
                <w:sz w:val="24"/>
              </w:rPr>
            </w:pPr>
            <w:r w:rsidRPr="00DD53D1">
              <w:rPr>
                <w:rFonts w:ascii="Times New Roman" w:hAnsi="Times New Roman"/>
                <w:sz w:val="24"/>
              </w:rPr>
              <w:t>Menetluste arv</w:t>
            </w:r>
          </w:p>
        </w:tc>
      </w:tr>
      <w:tr w:rsidR="00E446ED" w:rsidRPr="00DD53D1" w14:paraId="2A25E386"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68E855DF" w14:textId="77777777" w:rsidR="00E446ED" w:rsidRPr="00DD53D1" w:rsidRDefault="00E446ED">
            <w:pPr>
              <w:jc w:val="center"/>
              <w:rPr>
                <w:rFonts w:ascii="Times New Roman" w:hAnsi="Times New Roman"/>
                <w:sz w:val="24"/>
              </w:rPr>
            </w:pPr>
            <w:r w:rsidRPr="00DD53D1">
              <w:rPr>
                <w:rFonts w:ascii="Times New Roman" w:hAnsi="Times New Roman"/>
                <w:sz w:val="24"/>
              </w:rPr>
              <w:t>2017</w:t>
            </w:r>
          </w:p>
        </w:tc>
        <w:tc>
          <w:tcPr>
            <w:tcW w:w="2220" w:type="dxa"/>
            <w:tcBorders>
              <w:top w:val="single" w:sz="6" w:space="0" w:color="auto"/>
              <w:left w:val="single" w:sz="6" w:space="0" w:color="auto"/>
              <w:bottom w:val="single" w:sz="6" w:space="0" w:color="auto"/>
              <w:right w:val="single" w:sz="6" w:space="0" w:color="auto"/>
            </w:tcBorders>
            <w:hideMark/>
          </w:tcPr>
          <w:p w14:paraId="34332BD9" w14:textId="77777777" w:rsidR="00E446ED" w:rsidRPr="00DD53D1" w:rsidRDefault="00E446ED">
            <w:pPr>
              <w:jc w:val="center"/>
              <w:rPr>
                <w:rFonts w:ascii="Times New Roman" w:hAnsi="Times New Roman"/>
                <w:sz w:val="24"/>
              </w:rPr>
            </w:pPr>
            <w:r w:rsidRPr="00DD53D1">
              <w:rPr>
                <w:rFonts w:ascii="Times New Roman" w:hAnsi="Times New Roman"/>
                <w:sz w:val="24"/>
              </w:rPr>
              <w:t>5</w:t>
            </w:r>
          </w:p>
        </w:tc>
      </w:tr>
      <w:tr w:rsidR="00E446ED" w:rsidRPr="00DD53D1" w14:paraId="7CD43931"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0A964E4B" w14:textId="77777777" w:rsidR="00E446ED" w:rsidRPr="00DD53D1" w:rsidRDefault="00E446ED">
            <w:pPr>
              <w:jc w:val="center"/>
              <w:rPr>
                <w:rFonts w:ascii="Times New Roman" w:hAnsi="Times New Roman"/>
                <w:sz w:val="24"/>
              </w:rPr>
            </w:pPr>
            <w:r w:rsidRPr="00DD53D1">
              <w:rPr>
                <w:rFonts w:ascii="Times New Roman" w:hAnsi="Times New Roman"/>
                <w:sz w:val="24"/>
              </w:rPr>
              <w:t>2018</w:t>
            </w:r>
          </w:p>
        </w:tc>
        <w:tc>
          <w:tcPr>
            <w:tcW w:w="2220" w:type="dxa"/>
            <w:tcBorders>
              <w:top w:val="single" w:sz="6" w:space="0" w:color="auto"/>
              <w:left w:val="single" w:sz="6" w:space="0" w:color="auto"/>
              <w:bottom w:val="single" w:sz="6" w:space="0" w:color="auto"/>
              <w:right w:val="single" w:sz="6" w:space="0" w:color="auto"/>
            </w:tcBorders>
            <w:hideMark/>
          </w:tcPr>
          <w:p w14:paraId="43465914" w14:textId="77777777" w:rsidR="00E446ED" w:rsidRPr="00DD53D1" w:rsidRDefault="00E446ED">
            <w:pPr>
              <w:jc w:val="center"/>
              <w:rPr>
                <w:rFonts w:ascii="Times New Roman" w:hAnsi="Times New Roman"/>
                <w:sz w:val="24"/>
              </w:rPr>
            </w:pPr>
            <w:r w:rsidRPr="00DD53D1">
              <w:rPr>
                <w:rFonts w:ascii="Times New Roman" w:hAnsi="Times New Roman"/>
                <w:sz w:val="24"/>
              </w:rPr>
              <w:t>2</w:t>
            </w:r>
          </w:p>
        </w:tc>
      </w:tr>
      <w:tr w:rsidR="00E446ED" w:rsidRPr="00DD53D1" w14:paraId="36BC57F4"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74A30056" w14:textId="77777777" w:rsidR="00E446ED" w:rsidRPr="00DD53D1" w:rsidRDefault="00E446ED">
            <w:pPr>
              <w:jc w:val="center"/>
              <w:rPr>
                <w:rFonts w:ascii="Times New Roman" w:hAnsi="Times New Roman"/>
                <w:sz w:val="24"/>
              </w:rPr>
            </w:pPr>
            <w:r w:rsidRPr="00DD53D1">
              <w:rPr>
                <w:rFonts w:ascii="Times New Roman" w:hAnsi="Times New Roman"/>
                <w:sz w:val="24"/>
              </w:rPr>
              <w:t>2019</w:t>
            </w:r>
          </w:p>
        </w:tc>
        <w:tc>
          <w:tcPr>
            <w:tcW w:w="2220" w:type="dxa"/>
            <w:tcBorders>
              <w:top w:val="single" w:sz="6" w:space="0" w:color="auto"/>
              <w:left w:val="single" w:sz="6" w:space="0" w:color="auto"/>
              <w:bottom w:val="single" w:sz="6" w:space="0" w:color="auto"/>
              <w:right w:val="single" w:sz="6" w:space="0" w:color="auto"/>
            </w:tcBorders>
            <w:hideMark/>
          </w:tcPr>
          <w:p w14:paraId="2C50E70B" w14:textId="77777777" w:rsidR="00E446ED" w:rsidRPr="00DD53D1" w:rsidRDefault="00E446ED">
            <w:pPr>
              <w:jc w:val="center"/>
              <w:rPr>
                <w:rFonts w:ascii="Times New Roman" w:hAnsi="Times New Roman"/>
                <w:sz w:val="24"/>
              </w:rPr>
            </w:pPr>
            <w:r w:rsidRPr="00DD53D1">
              <w:rPr>
                <w:rFonts w:ascii="Times New Roman" w:hAnsi="Times New Roman"/>
                <w:sz w:val="24"/>
              </w:rPr>
              <w:t>6</w:t>
            </w:r>
          </w:p>
        </w:tc>
      </w:tr>
      <w:tr w:rsidR="00E446ED" w:rsidRPr="00DD53D1" w14:paraId="72958EC1"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72870600" w14:textId="77777777" w:rsidR="00E446ED" w:rsidRPr="00DD53D1" w:rsidRDefault="00E446ED">
            <w:pPr>
              <w:jc w:val="center"/>
              <w:rPr>
                <w:rFonts w:ascii="Times New Roman" w:hAnsi="Times New Roman"/>
                <w:sz w:val="24"/>
              </w:rPr>
            </w:pPr>
            <w:r w:rsidRPr="00DD53D1">
              <w:rPr>
                <w:rFonts w:ascii="Times New Roman" w:hAnsi="Times New Roman"/>
                <w:sz w:val="24"/>
              </w:rPr>
              <w:t>2020</w:t>
            </w:r>
          </w:p>
        </w:tc>
        <w:tc>
          <w:tcPr>
            <w:tcW w:w="2220" w:type="dxa"/>
            <w:tcBorders>
              <w:top w:val="single" w:sz="6" w:space="0" w:color="auto"/>
              <w:left w:val="single" w:sz="6" w:space="0" w:color="auto"/>
              <w:bottom w:val="single" w:sz="6" w:space="0" w:color="auto"/>
              <w:right w:val="single" w:sz="6" w:space="0" w:color="auto"/>
            </w:tcBorders>
            <w:hideMark/>
          </w:tcPr>
          <w:p w14:paraId="40FE3073" w14:textId="77777777" w:rsidR="00E446ED" w:rsidRPr="00DD53D1" w:rsidRDefault="00E446ED">
            <w:pPr>
              <w:jc w:val="center"/>
              <w:rPr>
                <w:rFonts w:ascii="Times New Roman" w:hAnsi="Times New Roman"/>
                <w:sz w:val="24"/>
              </w:rPr>
            </w:pPr>
            <w:r w:rsidRPr="00DD53D1">
              <w:rPr>
                <w:rFonts w:ascii="Times New Roman" w:hAnsi="Times New Roman"/>
                <w:sz w:val="24"/>
              </w:rPr>
              <w:t>1</w:t>
            </w:r>
          </w:p>
        </w:tc>
      </w:tr>
      <w:tr w:rsidR="00E446ED" w:rsidRPr="00DD53D1" w14:paraId="7F14807F"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6E92804A" w14:textId="77777777" w:rsidR="00E446ED" w:rsidRPr="00DD53D1" w:rsidRDefault="00E446ED">
            <w:pPr>
              <w:jc w:val="center"/>
              <w:rPr>
                <w:rFonts w:ascii="Times New Roman" w:hAnsi="Times New Roman"/>
                <w:sz w:val="24"/>
              </w:rPr>
            </w:pPr>
            <w:r w:rsidRPr="00DD53D1">
              <w:rPr>
                <w:rFonts w:ascii="Times New Roman" w:hAnsi="Times New Roman"/>
                <w:sz w:val="24"/>
              </w:rPr>
              <w:t>2021</w:t>
            </w:r>
          </w:p>
        </w:tc>
        <w:tc>
          <w:tcPr>
            <w:tcW w:w="2220" w:type="dxa"/>
            <w:tcBorders>
              <w:top w:val="single" w:sz="6" w:space="0" w:color="auto"/>
              <w:left w:val="single" w:sz="6" w:space="0" w:color="auto"/>
              <w:bottom w:val="single" w:sz="6" w:space="0" w:color="auto"/>
              <w:right w:val="single" w:sz="6" w:space="0" w:color="auto"/>
            </w:tcBorders>
            <w:hideMark/>
          </w:tcPr>
          <w:p w14:paraId="05509298" w14:textId="77777777" w:rsidR="00E446ED" w:rsidRPr="00DD53D1" w:rsidRDefault="00E446ED">
            <w:pPr>
              <w:jc w:val="center"/>
              <w:rPr>
                <w:rFonts w:ascii="Times New Roman" w:hAnsi="Times New Roman"/>
                <w:sz w:val="24"/>
              </w:rPr>
            </w:pPr>
            <w:r w:rsidRPr="00DD53D1">
              <w:rPr>
                <w:rFonts w:ascii="Times New Roman" w:hAnsi="Times New Roman"/>
                <w:sz w:val="24"/>
              </w:rPr>
              <w:t>3</w:t>
            </w:r>
          </w:p>
        </w:tc>
      </w:tr>
      <w:tr w:rsidR="00E446ED" w:rsidRPr="00DD53D1" w14:paraId="57491776"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50927994" w14:textId="77777777" w:rsidR="00E446ED" w:rsidRPr="00DD53D1" w:rsidRDefault="00E446ED">
            <w:pPr>
              <w:jc w:val="center"/>
              <w:rPr>
                <w:rFonts w:ascii="Times New Roman" w:hAnsi="Times New Roman"/>
                <w:sz w:val="24"/>
              </w:rPr>
            </w:pPr>
            <w:r w:rsidRPr="00DD53D1">
              <w:rPr>
                <w:rFonts w:ascii="Times New Roman" w:hAnsi="Times New Roman"/>
                <w:sz w:val="24"/>
              </w:rPr>
              <w:t>2022</w:t>
            </w:r>
          </w:p>
        </w:tc>
        <w:tc>
          <w:tcPr>
            <w:tcW w:w="2220" w:type="dxa"/>
            <w:tcBorders>
              <w:top w:val="single" w:sz="6" w:space="0" w:color="auto"/>
              <w:left w:val="single" w:sz="6" w:space="0" w:color="auto"/>
              <w:bottom w:val="single" w:sz="6" w:space="0" w:color="auto"/>
              <w:right w:val="single" w:sz="6" w:space="0" w:color="auto"/>
            </w:tcBorders>
            <w:hideMark/>
          </w:tcPr>
          <w:p w14:paraId="1E4EFCE8" w14:textId="77777777" w:rsidR="00E446ED" w:rsidRPr="00DD53D1" w:rsidRDefault="00E446ED">
            <w:pPr>
              <w:jc w:val="center"/>
              <w:rPr>
                <w:rFonts w:ascii="Times New Roman" w:hAnsi="Times New Roman"/>
                <w:sz w:val="24"/>
              </w:rPr>
            </w:pPr>
            <w:r w:rsidRPr="00DD53D1">
              <w:rPr>
                <w:rFonts w:ascii="Times New Roman" w:hAnsi="Times New Roman"/>
                <w:sz w:val="24"/>
              </w:rPr>
              <w:t>6</w:t>
            </w:r>
          </w:p>
        </w:tc>
      </w:tr>
      <w:tr w:rsidR="00E446ED" w:rsidRPr="00DD53D1" w14:paraId="29D643B8" w14:textId="77777777">
        <w:trPr>
          <w:trHeight w:val="283"/>
        </w:trPr>
        <w:tc>
          <w:tcPr>
            <w:tcW w:w="2038" w:type="dxa"/>
            <w:tcBorders>
              <w:top w:val="single" w:sz="6" w:space="0" w:color="auto"/>
              <w:left w:val="single" w:sz="6" w:space="0" w:color="auto"/>
              <w:bottom w:val="single" w:sz="6" w:space="0" w:color="auto"/>
              <w:right w:val="single" w:sz="6" w:space="0" w:color="auto"/>
            </w:tcBorders>
            <w:hideMark/>
          </w:tcPr>
          <w:p w14:paraId="2A15F923" w14:textId="77777777" w:rsidR="00E446ED" w:rsidRPr="00DD53D1" w:rsidRDefault="00E446ED">
            <w:pPr>
              <w:jc w:val="center"/>
              <w:rPr>
                <w:rFonts w:ascii="Times New Roman" w:hAnsi="Times New Roman"/>
                <w:sz w:val="24"/>
              </w:rPr>
            </w:pPr>
            <w:r w:rsidRPr="00DD53D1">
              <w:rPr>
                <w:rFonts w:ascii="Times New Roman" w:hAnsi="Times New Roman"/>
                <w:sz w:val="24"/>
              </w:rPr>
              <w:t>2023</w:t>
            </w:r>
          </w:p>
        </w:tc>
        <w:tc>
          <w:tcPr>
            <w:tcW w:w="2220" w:type="dxa"/>
            <w:tcBorders>
              <w:top w:val="single" w:sz="6" w:space="0" w:color="auto"/>
              <w:left w:val="single" w:sz="6" w:space="0" w:color="auto"/>
              <w:bottom w:val="single" w:sz="6" w:space="0" w:color="auto"/>
              <w:right w:val="single" w:sz="6" w:space="0" w:color="auto"/>
            </w:tcBorders>
            <w:hideMark/>
          </w:tcPr>
          <w:p w14:paraId="28038371" w14:textId="77777777" w:rsidR="00E446ED" w:rsidRPr="00DD53D1" w:rsidRDefault="00E446ED">
            <w:pPr>
              <w:jc w:val="center"/>
              <w:rPr>
                <w:rFonts w:ascii="Times New Roman" w:hAnsi="Times New Roman"/>
                <w:sz w:val="24"/>
              </w:rPr>
            </w:pPr>
            <w:r w:rsidRPr="00DD53D1">
              <w:rPr>
                <w:rFonts w:ascii="Times New Roman" w:hAnsi="Times New Roman"/>
                <w:sz w:val="24"/>
              </w:rPr>
              <w:t>2</w:t>
            </w:r>
          </w:p>
        </w:tc>
      </w:tr>
    </w:tbl>
    <w:p w14:paraId="7BA1A3FF" w14:textId="163521D0" w:rsidR="00E446ED" w:rsidRDefault="00E446ED" w:rsidP="00E446ED">
      <w:pPr>
        <w:spacing w:before="240" w:after="160" w:line="257" w:lineRule="auto"/>
        <w:rPr>
          <w:rFonts w:ascii="Times New Roman" w:hAnsi="Times New Roman"/>
          <w:sz w:val="24"/>
        </w:rPr>
      </w:pPr>
      <w:del w:id="514" w:author="Aili Sandre" w:date="2024-09-18T13:39:00Z">
        <w:r w:rsidDel="005D2424">
          <w:rPr>
            <w:rFonts w:ascii="Times New Roman" w:hAnsi="Times New Roman"/>
            <w:sz w:val="24"/>
          </w:rPr>
          <w:delText xml:space="preserve">Eelnõuga </w:delText>
        </w:r>
        <w:r w:rsidRPr="00BF0FE1" w:rsidDel="005D2424">
          <w:rPr>
            <w:rFonts w:ascii="Times New Roman" w:hAnsi="Times New Roman"/>
            <w:sz w:val="24"/>
          </w:rPr>
          <w:delText xml:space="preserve">säilib </w:delText>
        </w:r>
      </w:del>
      <w:ins w:id="515" w:author="Aili Sandre" w:date="2024-09-18T13:39:00Z">
        <w:r w:rsidR="005D2424">
          <w:rPr>
            <w:rFonts w:ascii="Times New Roman" w:hAnsi="Times New Roman"/>
            <w:sz w:val="24"/>
          </w:rPr>
          <w:t>R</w:t>
        </w:r>
      </w:ins>
      <w:del w:id="516" w:author="Aili Sandre" w:date="2024-09-18T13:40:00Z">
        <w:r w:rsidRPr="00BF0FE1" w:rsidDel="00004D3E">
          <w:rPr>
            <w:rFonts w:ascii="Times New Roman" w:hAnsi="Times New Roman"/>
            <w:sz w:val="24"/>
          </w:rPr>
          <w:delText>r</w:delText>
        </w:r>
      </w:del>
      <w:r w:rsidRPr="00BF0FE1">
        <w:rPr>
          <w:rFonts w:ascii="Times New Roman" w:hAnsi="Times New Roman"/>
          <w:sz w:val="24"/>
        </w:rPr>
        <w:t xml:space="preserve">iikliku </w:t>
      </w:r>
      <w:r>
        <w:rPr>
          <w:rFonts w:ascii="Times New Roman" w:hAnsi="Times New Roman"/>
          <w:sz w:val="24"/>
        </w:rPr>
        <w:t>le</w:t>
      </w:r>
      <w:r w:rsidRPr="00BF0FE1">
        <w:rPr>
          <w:rFonts w:ascii="Times New Roman" w:hAnsi="Times New Roman"/>
          <w:sz w:val="24"/>
        </w:rPr>
        <w:t>pitaja funktsioon</w:t>
      </w:r>
      <w:ins w:id="517" w:author="Aili Sandre" w:date="2024-09-18T13:40:00Z">
        <w:r w:rsidR="00004D3E">
          <w:rPr>
            <w:rFonts w:ascii="Times New Roman" w:hAnsi="Times New Roman"/>
            <w:sz w:val="24"/>
          </w:rPr>
          <w:t xml:space="preserve"> säilib</w:t>
        </w:r>
      </w:ins>
      <w:ins w:id="518" w:author="Aili Sandre" w:date="2024-09-18T14:17:00Z">
        <w:r w:rsidRPr="00BF0FE1">
          <w:rPr>
            <w:rFonts w:ascii="Times New Roman" w:hAnsi="Times New Roman"/>
            <w:sz w:val="24"/>
          </w:rPr>
          <w:t xml:space="preserve"> </w:t>
        </w:r>
      </w:ins>
      <w:r w:rsidRPr="00BF0FE1">
        <w:rPr>
          <w:rFonts w:ascii="Times New Roman" w:hAnsi="Times New Roman"/>
          <w:sz w:val="24"/>
        </w:rPr>
        <w:t>sihtrühmade jaoks, kes seda vajavad</w:t>
      </w:r>
      <w:r>
        <w:rPr>
          <w:rFonts w:ascii="Times New Roman" w:hAnsi="Times New Roman"/>
          <w:sz w:val="24"/>
        </w:rPr>
        <w:t>.</w:t>
      </w:r>
      <w:r w:rsidRPr="00BF0FE1">
        <w:rPr>
          <w:rFonts w:ascii="Times New Roman" w:hAnsi="Times New Roman"/>
          <w:sz w:val="24"/>
        </w:rPr>
        <w:t xml:space="preserve"> </w:t>
      </w:r>
      <w:del w:id="519" w:author="Aili Sandre" w:date="2024-09-18T14:17:00Z">
        <w:r>
          <w:rPr>
            <w:rFonts w:ascii="Times New Roman" w:hAnsi="Times New Roman"/>
            <w:sz w:val="24"/>
          </w:rPr>
          <w:delText>Kuivõrd</w:delText>
        </w:r>
      </w:del>
      <w:ins w:id="520" w:author="Aili Sandre" w:date="2024-09-18T14:17:00Z">
        <w:r>
          <w:rPr>
            <w:rFonts w:ascii="Times New Roman" w:hAnsi="Times New Roman"/>
            <w:sz w:val="24"/>
          </w:rPr>
          <w:t>Ku</w:t>
        </w:r>
      </w:ins>
      <w:ins w:id="521" w:author="Aili Sandre" w:date="2024-09-18T13:40:00Z">
        <w:r w:rsidR="00004D3E">
          <w:rPr>
            <w:rFonts w:ascii="Times New Roman" w:hAnsi="Times New Roman"/>
            <w:sz w:val="24"/>
          </w:rPr>
          <w:t>na</w:t>
        </w:r>
      </w:ins>
      <w:del w:id="522" w:author="Aili Sandre" w:date="2024-09-18T13:40:00Z">
        <w:r w:rsidDel="00004D3E">
          <w:rPr>
            <w:rFonts w:ascii="Times New Roman" w:hAnsi="Times New Roman"/>
            <w:sz w:val="24"/>
          </w:rPr>
          <w:delText>ivõrd</w:delText>
        </w:r>
      </w:del>
      <w:r>
        <w:rPr>
          <w:rFonts w:ascii="Times New Roman" w:hAnsi="Times New Roman"/>
          <w:sz w:val="24"/>
        </w:rPr>
        <w:t xml:space="preserve"> r</w:t>
      </w:r>
      <w:r w:rsidRPr="00104EC5">
        <w:rPr>
          <w:rFonts w:ascii="Times New Roman" w:hAnsi="Times New Roman"/>
          <w:sz w:val="24"/>
        </w:rPr>
        <w:t>iikliku lepitaja kantselei</w:t>
      </w:r>
      <w:r>
        <w:rPr>
          <w:rFonts w:ascii="Times New Roman" w:hAnsi="Times New Roman"/>
          <w:sz w:val="24"/>
        </w:rPr>
        <w:t xml:space="preserve"> on väike (</w:t>
      </w:r>
      <w:r w:rsidR="00AB0402">
        <w:rPr>
          <w:rFonts w:ascii="Times New Roman" w:hAnsi="Times New Roman"/>
          <w:sz w:val="24"/>
        </w:rPr>
        <w:t xml:space="preserve">riiklik </w:t>
      </w:r>
      <w:r>
        <w:rPr>
          <w:rFonts w:ascii="Times New Roman" w:hAnsi="Times New Roman"/>
          <w:sz w:val="24"/>
        </w:rPr>
        <w:t xml:space="preserve">lepitaja </w:t>
      </w:r>
      <w:r w:rsidR="00AB0402">
        <w:rPr>
          <w:rFonts w:ascii="Times New Roman" w:hAnsi="Times New Roman"/>
          <w:sz w:val="24"/>
        </w:rPr>
        <w:t>ja</w:t>
      </w:r>
      <w:r>
        <w:rPr>
          <w:rFonts w:ascii="Times New Roman" w:hAnsi="Times New Roman"/>
          <w:sz w:val="24"/>
        </w:rPr>
        <w:t xml:space="preserve"> kaks töötajat), võib see piirata töötülide lahendamise efektiivsust ja kiirust ning seda eriti keerulisemate juhtumite puhul.</w:t>
      </w:r>
      <w:r w:rsidRPr="00104EC5">
        <w:rPr>
          <w:rFonts w:ascii="Times New Roman" w:hAnsi="Times New Roman"/>
          <w:sz w:val="24"/>
        </w:rPr>
        <w:t xml:space="preserve"> </w:t>
      </w:r>
      <w:r w:rsidR="00AB0402" w:rsidRPr="37A7F041">
        <w:rPr>
          <w:rFonts w:ascii="Times New Roman" w:hAnsi="Times New Roman"/>
          <w:sz w:val="24"/>
        </w:rPr>
        <w:t xml:space="preserve">Õiguskantsleri kantselei on </w:t>
      </w:r>
      <w:r w:rsidR="00AB0402">
        <w:rPr>
          <w:rFonts w:ascii="Times New Roman" w:hAnsi="Times New Roman"/>
          <w:sz w:val="24"/>
        </w:rPr>
        <w:t>seevastu</w:t>
      </w:r>
      <w:r w:rsidR="00AB0402" w:rsidRPr="37A7F041">
        <w:rPr>
          <w:rFonts w:ascii="Times New Roman" w:hAnsi="Times New Roman"/>
          <w:sz w:val="24"/>
        </w:rPr>
        <w:t xml:space="preserve"> tugev põhiseaduslik institutsioon, kus on tagatud erineva mastaabi ja keerukusastmega töövaidluste efektiivse lahendamise jaoks piisav personal</w:t>
      </w:r>
      <w:r w:rsidR="00AB0402">
        <w:rPr>
          <w:rFonts w:ascii="Times New Roman" w:hAnsi="Times New Roman"/>
          <w:sz w:val="24"/>
        </w:rPr>
        <w:t xml:space="preserve"> ja</w:t>
      </w:r>
      <w:r w:rsidR="00AB0402" w:rsidRPr="37A7F041">
        <w:rPr>
          <w:rFonts w:ascii="Times New Roman" w:hAnsi="Times New Roman"/>
          <w:sz w:val="24"/>
        </w:rPr>
        <w:t xml:space="preserve"> kompetents</w:t>
      </w:r>
      <w:r>
        <w:rPr>
          <w:rFonts w:ascii="Times New Roman" w:hAnsi="Times New Roman"/>
          <w:sz w:val="24"/>
        </w:rPr>
        <w:t xml:space="preserve">, </w:t>
      </w:r>
      <w:del w:id="523" w:author="Aili Sandre" w:date="2024-09-18T14:17:00Z">
        <w:r>
          <w:rPr>
            <w:rFonts w:ascii="Times New Roman" w:hAnsi="Times New Roman"/>
            <w:sz w:val="24"/>
          </w:rPr>
          <w:delText>millest</w:delText>
        </w:r>
      </w:del>
      <w:ins w:id="524" w:author="Aili Sandre" w:date="2024-09-18T14:17:00Z">
        <w:r>
          <w:rPr>
            <w:rFonts w:ascii="Times New Roman" w:hAnsi="Times New Roman"/>
            <w:sz w:val="24"/>
          </w:rPr>
          <w:t>mi</w:t>
        </w:r>
      </w:ins>
      <w:ins w:id="525" w:author="Aili Sandre" w:date="2024-09-18T13:40:00Z">
        <w:r w:rsidR="00004D3E">
          <w:rPr>
            <w:rFonts w:ascii="Times New Roman" w:hAnsi="Times New Roman"/>
            <w:sz w:val="24"/>
          </w:rPr>
          <w:t>stõtt</w:t>
        </w:r>
      </w:ins>
      <w:ins w:id="526" w:author="Aili Sandre" w:date="2024-09-18T13:41:00Z">
        <w:r w:rsidR="00004D3E">
          <w:rPr>
            <w:rFonts w:ascii="Times New Roman" w:hAnsi="Times New Roman"/>
            <w:sz w:val="24"/>
          </w:rPr>
          <w:t>u</w:t>
        </w:r>
      </w:ins>
      <w:del w:id="527" w:author="Aili Sandre" w:date="2024-09-18T13:41:00Z">
        <w:r w:rsidDel="00004D3E">
          <w:rPr>
            <w:rFonts w:ascii="Times New Roman" w:hAnsi="Times New Roman"/>
            <w:sz w:val="24"/>
          </w:rPr>
          <w:delText>llest tulenevalt</w:delText>
        </w:r>
      </w:del>
      <w:r>
        <w:rPr>
          <w:rFonts w:ascii="Times New Roman" w:hAnsi="Times New Roman"/>
          <w:sz w:val="24"/>
        </w:rPr>
        <w:t xml:space="preserve"> võib eeldada muudatuste tulemusel töötülide lahendamise tõhususe ja kiiruse kasvu</w:t>
      </w:r>
      <w:r w:rsidR="00AB0402">
        <w:rPr>
          <w:rFonts w:ascii="Times New Roman" w:hAnsi="Times New Roman"/>
          <w:sz w:val="24"/>
        </w:rPr>
        <w:t xml:space="preserve">. See </w:t>
      </w:r>
      <w:r>
        <w:rPr>
          <w:rFonts w:ascii="Times New Roman" w:hAnsi="Times New Roman"/>
          <w:sz w:val="24"/>
        </w:rPr>
        <w:t xml:space="preserve">omakorda mõjutab sihtrühmi positiivselt. </w:t>
      </w:r>
      <w:ins w:id="528" w:author="Aili Sandre" w:date="2024-09-18T13:41:00Z">
        <w:r w:rsidR="00004D3E">
          <w:rPr>
            <w:rFonts w:ascii="Times New Roman" w:hAnsi="Times New Roman"/>
            <w:sz w:val="24"/>
          </w:rPr>
          <w:t>Seetõttu</w:t>
        </w:r>
      </w:ins>
      <w:del w:id="529" w:author="Aili Sandre" w:date="2024-09-18T13:41:00Z">
        <w:r w:rsidDel="00004D3E">
          <w:rPr>
            <w:rFonts w:ascii="Times New Roman" w:hAnsi="Times New Roman"/>
            <w:sz w:val="24"/>
          </w:rPr>
          <w:delText>Eeltoodust tulenevalt</w:delText>
        </w:r>
      </w:del>
      <w:r>
        <w:rPr>
          <w:rFonts w:ascii="Times New Roman" w:hAnsi="Times New Roman"/>
          <w:sz w:val="24"/>
        </w:rPr>
        <w:t xml:space="preserve"> on mõju ulatus sihtrühmade jaoks väike. Mõju sagedus on harv, </w:t>
      </w:r>
      <w:del w:id="530" w:author="Aili Sandre" w:date="2024-09-18T14:17:00Z">
        <w:r>
          <w:rPr>
            <w:rFonts w:ascii="Times New Roman" w:hAnsi="Times New Roman"/>
            <w:sz w:val="24"/>
          </w:rPr>
          <w:delText>kuivõrd</w:delText>
        </w:r>
      </w:del>
      <w:ins w:id="531" w:author="Aili Sandre" w:date="2024-09-18T14:17:00Z">
        <w:r>
          <w:rPr>
            <w:rFonts w:ascii="Times New Roman" w:hAnsi="Times New Roman"/>
            <w:sz w:val="24"/>
          </w:rPr>
          <w:t>ku</w:t>
        </w:r>
      </w:ins>
      <w:ins w:id="532" w:author="Aili Sandre" w:date="2024-09-18T13:41:00Z">
        <w:r w:rsidR="00004D3E">
          <w:rPr>
            <w:rFonts w:ascii="Times New Roman" w:hAnsi="Times New Roman"/>
            <w:sz w:val="24"/>
          </w:rPr>
          <w:t>na</w:t>
        </w:r>
      </w:ins>
      <w:del w:id="533" w:author="Aili Sandre" w:date="2024-09-18T13:41:00Z">
        <w:r w:rsidDel="00004D3E">
          <w:rPr>
            <w:rFonts w:ascii="Times New Roman" w:hAnsi="Times New Roman"/>
            <w:sz w:val="24"/>
          </w:rPr>
          <w:delText>ivõrd</w:delText>
        </w:r>
      </w:del>
      <w:r>
        <w:rPr>
          <w:rFonts w:ascii="Times New Roman" w:hAnsi="Times New Roman"/>
          <w:sz w:val="24"/>
        </w:rPr>
        <w:t xml:space="preserve"> riikliku lepitaja ülesannete üle</w:t>
      </w:r>
      <w:del w:id="534" w:author="Aili Sandre" w:date="2024-09-18T13:41:00Z">
        <w:r w:rsidDel="00004D3E">
          <w:rPr>
            <w:rFonts w:ascii="Times New Roman" w:hAnsi="Times New Roman"/>
            <w:sz w:val="24"/>
          </w:rPr>
          <w:delText xml:space="preserve"> </w:delText>
        </w:r>
      </w:del>
      <w:r>
        <w:rPr>
          <w:rFonts w:ascii="Times New Roman" w:hAnsi="Times New Roman"/>
          <w:sz w:val="24"/>
        </w:rPr>
        <w:t>andmine õiguskantslerile on ühekordne tegevus.</w:t>
      </w:r>
    </w:p>
    <w:p w14:paraId="031D6ED1" w14:textId="77777777" w:rsidR="00E446ED" w:rsidRPr="001002CD" w:rsidRDefault="00E446ED" w:rsidP="00E446ED">
      <w:pPr>
        <w:spacing w:after="160" w:line="257" w:lineRule="auto"/>
        <w:rPr>
          <w:rFonts w:ascii="Times New Roman" w:hAnsi="Times New Roman"/>
          <w:sz w:val="24"/>
          <w:u w:val="single"/>
        </w:rPr>
      </w:pPr>
      <w:r w:rsidRPr="001002CD">
        <w:rPr>
          <w:rFonts w:ascii="Times New Roman" w:hAnsi="Times New Roman"/>
          <w:sz w:val="24"/>
          <w:u w:val="single"/>
        </w:rPr>
        <w:t>Ebasoovitavad mõjud</w:t>
      </w:r>
    </w:p>
    <w:p w14:paraId="1B310119" w14:textId="36EA802E" w:rsidR="00E446ED" w:rsidRDefault="00565909" w:rsidP="00E446ED">
      <w:pPr>
        <w:rPr>
          <w:rFonts w:ascii="Times New Roman" w:hAnsi="Times New Roman"/>
          <w:sz w:val="24"/>
        </w:rPr>
      </w:pPr>
      <w:r>
        <w:rPr>
          <w:rFonts w:ascii="Times New Roman" w:hAnsi="Times New Roman"/>
          <w:sz w:val="24"/>
        </w:rPr>
        <w:t>Muudatuse tulemusena kaob</w:t>
      </w:r>
      <w:r w:rsidRPr="00565909">
        <w:rPr>
          <w:rFonts w:ascii="Times New Roman" w:hAnsi="Times New Roman"/>
          <w:sz w:val="24"/>
        </w:rPr>
        <w:t xml:space="preserve"> tööandjate ja ametiühingute kesklii</w:t>
      </w:r>
      <w:r>
        <w:rPr>
          <w:rFonts w:ascii="Times New Roman" w:hAnsi="Times New Roman"/>
          <w:sz w:val="24"/>
        </w:rPr>
        <w:t>tudel võimalus</w:t>
      </w:r>
      <w:r w:rsidRPr="00565909">
        <w:rPr>
          <w:rFonts w:ascii="Times New Roman" w:hAnsi="Times New Roman"/>
          <w:sz w:val="24"/>
        </w:rPr>
        <w:t xml:space="preserve"> riikliku lepitaja kandidaadis kokku leppida, vähendades </w:t>
      </w:r>
      <w:r w:rsidR="00956945" w:rsidRPr="00956945">
        <w:rPr>
          <w:rFonts w:ascii="Times New Roman" w:hAnsi="Times New Roman"/>
          <w:sz w:val="24"/>
        </w:rPr>
        <w:t>nende võimalust mõjutada riikliku lepitaja kandidaadi valikut.</w:t>
      </w:r>
      <w:r w:rsidR="00A80D39">
        <w:rPr>
          <w:rFonts w:ascii="Times New Roman" w:hAnsi="Times New Roman"/>
          <w:sz w:val="24"/>
        </w:rPr>
        <w:t xml:space="preserve"> </w:t>
      </w:r>
      <w:r w:rsidR="00A80D39" w:rsidRPr="00A80D39">
        <w:rPr>
          <w:rFonts w:ascii="Times New Roman" w:hAnsi="Times New Roman"/>
          <w:sz w:val="24"/>
        </w:rPr>
        <w:t>Õiguskantsler, kes edaspidi lepitaja ülesandeid täidab, on oma ülesannetes erapooletu. Seega võib eeldada, et ka muudatuse jõustumisel säilib kollektiivsete töötülide lahendamisel nii tööandjate kui ka töötajate huvidega arvestamine.</w:t>
      </w:r>
    </w:p>
    <w:p w14:paraId="4203E643" w14:textId="77777777" w:rsidR="00E446ED" w:rsidRPr="00C75A8A" w:rsidRDefault="00E446ED" w:rsidP="00E446ED">
      <w:pPr>
        <w:rPr>
          <w:rFonts w:ascii="Times New Roman" w:hAnsi="Times New Roman"/>
          <w:sz w:val="24"/>
        </w:rPr>
      </w:pPr>
    </w:p>
    <w:p w14:paraId="2AA58271" w14:textId="77777777" w:rsidR="00E446ED" w:rsidRPr="001002CD" w:rsidRDefault="00E446ED" w:rsidP="00E446ED">
      <w:pPr>
        <w:spacing w:after="160" w:line="257" w:lineRule="auto"/>
        <w:rPr>
          <w:rFonts w:ascii="Times New Roman" w:hAnsi="Times New Roman"/>
          <w:sz w:val="24"/>
          <w:u w:val="single"/>
        </w:rPr>
      </w:pPr>
      <w:r w:rsidRPr="001002CD">
        <w:rPr>
          <w:rFonts w:ascii="Times New Roman" w:hAnsi="Times New Roman"/>
          <w:sz w:val="24"/>
          <w:u w:val="single"/>
        </w:rPr>
        <w:t>Kokkuvõttev hinnang mõju olulisusele</w:t>
      </w:r>
    </w:p>
    <w:p w14:paraId="2A89E452" w14:textId="2B3DA95D" w:rsidR="00E446ED" w:rsidRDefault="00E446ED" w:rsidP="00E446ED">
      <w:pPr>
        <w:spacing w:after="160" w:line="257" w:lineRule="auto"/>
        <w:rPr>
          <w:rFonts w:ascii="Times New Roman" w:hAnsi="Times New Roman"/>
          <w:sz w:val="24"/>
        </w:rPr>
      </w:pPr>
      <w:r w:rsidRPr="00BF0FE1">
        <w:rPr>
          <w:rFonts w:ascii="Times New Roman" w:hAnsi="Times New Roman"/>
          <w:sz w:val="24"/>
        </w:rPr>
        <w:t xml:space="preserve">Muudatuse </w:t>
      </w:r>
      <w:del w:id="535" w:author="Aili Sandre" w:date="2024-09-18T14:17:00Z">
        <w:r w:rsidRPr="00BF0FE1">
          <w:rPr>
            <w:rFonts w:ascii="Times New Roman" w:hAnsi="Times New Roman"/>
            <w:sz w:val="24"/>
          </w:rPr>
          <w:delText>järgselt</w:delText>
        </w:r>
      </w:del>
      <w:ins w:id="536" w:author="Aili Sandre" w:date="2024-09-18T14:17:00Z">
        <w:r w:rsidRPr="00BF0FE1">
          <w:rPr>
            <w:rFonts w:ascii="Times New Roman" w:hAnsi="Times New Roman"/>
            <w:sz w:val="24"/>
          </w:rPr>
          <w:t>j</w:t>
        </w:r>
      </w:ins>
      <w:ins w:id="537" w:author="Aili Sandre" w:date="2024-09-18T13:42:00Z">
        <w:r w:rsidR="00004D3E">
          <w:rPr>
            <w:rFonts w:ascii="Times New Roman" w:hAnsi="Times New Roman"/>
            <w:sz w:val="24"/>
          </w:rPr>
          <w:t>õustumisel</w:t>
        </w:r>
      </w:ins>
      <w:del w:id="538" w:author="Aili Sandre" w:date="2024-09-18T13:42:00Z">
        <w:r w:rsidRPr="00BF0FE1" w:rsidDel="00004D3E">
          <w:rPr>
            <w:rFonts w:ascii="Times New Roman" w:hAnsi="Times New Roman"/>
            <w:sz w:val="24"/>
          </w:rPr>
          <w:delText>ärgselt</w:delText>
        </w:r>
      </w:del>
      <w:r w:rsidRPr="00BF0FE1">
        <w:rPr>
          <w:rFonts w:ascii="Times New Roman" w:hAnsi="Times New Roman"/>
          <w:sz w:val="24"/>
        </w:rPr>
        <w:t xml:space="preserve"> võtab õiguskantsler </w:t>
      </w:r>
      <w:r>
        <w:rPr>
          <w:rFonts w:ascii="Times New Roman" w:hAnsi="Times New Roman"/>
          <w:sz w:val="24"/>
        </w:rPr>
        <w:t xml:space="preserve">üle </w:t>
      </w:r>
      <w:r w:rsidR="006A5616">
        <w:rPr>
          <w:rFonts w:ascii="Times New Roman" w:hAnsi="Times New Roman"/>
          <w:sz w:val="24"/>
        </w:rPr>
        <w:t>riikliku lepitaja</w:t>
      </w:r>
      <w:r w:rsidRPr="00BF0FE1">
        <w:rPr>
          <w:rFonts w:ascii="Times New Roman" w:hAnsi="Times New Roman"/>
          <w:sz w:val="24"/>
        </w:rPr>
        <w:t xml:space="preserve"> ülesanded. Samas säilib senise riikliku </w:t>
      </w:r>
      <w:r>
        <w:rPr>
          <w:rFonts w:ascii="Times New Roman" w:hAnsi="Times New Roman"/>
          <w:sz w:val="24"/>
        </w:rPr>
        <w:t>le</w:t>
      </w:r>
      <w:r w:rsidRPr="00BF0FE1">
        <w:rPr>
          <w:rFonts w:ascii="Times New Roman" w:hAnsi="Times New Roman"/>
          <w:sz w:val="24"/>
        </w:rPr>
        <w:t>pitaja funktsioon endisel kujul nende sihtrühmade jaoks, kes seda vajavad</w:t>
      </w:r>
      <w:r>
        <w:rPr>
          <w:rFonts w:ascii="Times New Roman" w:hAnsi="Times New Roman"/>
          <w:sz w:val="24"/>
        </w:rPr>
        <w:t>, mistõttu on mõju ulatus väike</w:t>
      </w:r>
      <w:r w:rsidRPr="00BF0FE1">
        <w:rPr>
          <w:rFonts w:ascii="Times New Roman" w:hAnsi="Times New Roman"/>
          <w:sz w:val="24"/>
        </w:rPr>
        <w:t xml:space="preserve">. </w:t>
      </w:r>
      <w:r>
        <w:rPr>
          <w:rFonts w:ascii="Times New Roman" w:hAnsi="Times New Roman"/>
          <w:sz w:val="24"/>
        </w:rPr>
        <w:t xml:space="preserve">Mõjutatud </w:t>
      </w:r>
      <w:del w:id="539" w:author="Aili Sandre" w:date="2024-09-18T13:43:00Z">
        <w:r w:rsidDel="009C7C26">
          <w:rPr>
            <w:rFonts w:ascii="Times New Roman" w:hAnsi="Times New Roman"/>
            <w:sz w:val="24"/>
          </w:rPr>
          <w:delText xml:space="preserve">sihtrühma suurus on </w:delText>
        </w:r>
      </w:del>
      <w:r>
        <w:rPr>
          <w:rFonts w:ascii="Times New Roman" w:hAnsi="Times New Roman"/>
          <w:sz w:val="24"/>
        </w:rPr>
        <w:t xml:space="preserve">tööandjate </w:t>
      </w:r>
      <w:ins w:id="540" w:author="Aili Sandre" w:date="2024-09-18T13:43:00Z">
        <w:r w:rsidR="009C7C26">
          <w:rPr>
            <w:rFonts w:ascii="Times New Roman" w:hAnsi="Times New Roman"/>
            <w:sz w:val="24"/>
          </w:rPr>
          <w:t>sihtrühm on</w:t>
        </w:r>
      </w:ins>
      <w:del w:id="541" w:author="Aili Sandre" w:date="2024-09-18T13:43:00Z">
        <w:r w:rsidDel="009C7C26">
          <w:rPr>
            <w:rFonts w:ascii="Times New Roman" w:hAnsi="Times New Roman"/>
            <w:sz w:val="24"/>
          </w:rPr>
          <w:delText>puhul</w:delText>
        </w:r>
      </w:del>
      <w:r>
        <w:rPr>
          <w:rFonts w:ascii="Times New Roman" w:hAnsi="Times New Roman"/>
          <w:sz w:val="24"/>
        </w:rPr>
        <w:t xml:space="preserve"> väike ning töötajate puhul keskmine. Mõju sagedus on harv</w:t>
      </w:r>
      <w:r w:rsidR="00A80D39">
        <w:rPr>
          <w:rFonts w:ascii="Times New Roman" w:hAnsi="Times New Roman"/>
          <w:sz w:val="24"/>
        </w:rPr>
        <w:t>,</w:t>
      </w:r>
      <w:r>
        <w:rPr>
          <w:rFonts w:ascii="Times New Roman" w:hAnsi="Times New Roman"/>
          <w:sz w:val="24"/>
        </w:rPr>
        <w:t xml:space="preserve"> </w:t>
      </w:r>
      <w:del w:id="542" w:author="Aili Sandre" w:date="2024-09-18T14:17:00Z">
        <w:r>
          <w:rPr>
            <w:rFonts w:ascii="Times New Roman" w:hAnsi="Times New Roman"/>
            <w:sz w:val="24"/>
          </w:rPr>
          <w:delText>kuivõrd</w:delText>
        </w:r>
      </w:del>
      <w:ins w:id="543" w:author="Aili Sandre" w:date="2024-09-18T14:17:00Z">
        <w:r>
          <w:rPr>
            <w:rFonts w:ascii="Times New Roman" w:hAnsi="Times New Roman"/>
            <w:sz w:val="24"/>
          </w:rPr>
          <w:t>ku</w:t>
        </w:r>
      </w:ins>
      <w:ins w:id="544" w:author="Aili Sandre" w:date="2024-09-18T13:44:00Z">
        <w:r w:rsidR="009C7C26">
          <w:rPr>
            <w:rFonts w:ascii="Times New Roman" w:hAnsi="Times New Roman"/>
            <w:sz w:val="24"/>
          </w:rPr>
          <w:t>na</w:t>
        </w:r>
      </w:ins>
      <w:del w:id="545" w:author="Aili Sandre" w:date="2024-09-18T13:44:00Z">
        <w:r w:rsidDel="009C7C26">
          <w:rPr>
            <w:rFonts w:ascii="Times New Roman" w:hAnsi="Times New Roman"/>
            <w:sz w:val="24"/>
          </w:rPr>
          <w:delText>ivõrd</w:delText>
        </w:r>
      </w:del>
      <w:r>
        <w:rPr>
          <w:rFonts w:ascii="Times New Roman" w:hAnsi="Times New Roman"/>
          <w:sz w:val="24"/>
        </w:rPr>
        <w:t xml:space="preserve"> muudatus </w:t>
      </w:r>
      <w:ins w:id="546" w:author="Aili Sandre" w:date="2024-09-18T13:44:00Z">
        <w:r w:rsidR="009C7C26">
          <w:rPr>
            <w:rFonts w:ascii="Times New Roman" w:hAnsi="Times New Roman"/>
            <w:sz w:val="24"/>
          </w:rPr>
          <w:t>on</w:t>
        </w:r>
      </w:ins>
      <w:del w:id="547" w:author="Aili Sandre" w:date="2024-09-18T13:44:00Z">
        <w:r w:rsidDel="009C7C26">
          <w:rPr>
            <w:rFonts w:ascii="Times New Roman" w:hAnsi="Times New Roman"/>
            <w:sz w:val="24"/>
          </w:rPr>
          <w:delText>viiakse ellu</w:delText>
        </w:r>
      </w:del>
      <w:r>
        <w:rPr>
          <w:rFonts w:ascii="Times New Roman" w:hAnsi="Times New Roman"/>
          <w:sz w:val="24"/>
        </w:rPr>
        <w:t xml:space="preserve"> </w:t>
      </w:r>
      <w:del w:id="548" w:author="Aili Sandre" w:date="2024-09-18T14:17:00Z">
        <w:r>
          <w:rPr>
            <w:rFonts w:ascii="Times New Roman" w:hAnsi="Times New Roman"/>
            <w:sz w:val="24"/>
          </w:rPr>
          <w:delText>ühekordselt</w:delText>
        </w:r>
      </w:del>
      <w:ins w:id="549" w:author="Aili Sandre" w:date="2024-09-18T14:17:00Z">
        <w:r>
          <w:rPr>
            <w:rFonts w:ascii="Times New Roman" w:hAnsi="Times New Roman"/>
            <w:sz w:val="24"/>
          </w:rPr>
          <w:t>ühekord</w:t>
        </w:r>
      </w:ins>
      <w:ins w:id="550" w:author="Aili Sandre" w:date="2024-09-18T13:44:00Z">
        <w:r w:rsidR="009C7C26">
          <w:rPr>
            <w:rFonts w:ascii="Times New Roman" w:hAnsi="Times New Roman"/>
            <w:sz w:val="24"/>
          </w:rPr>
          <w:t>ne</w:t>
        </w:r>
      </w:ins>
      <w:del w:id="551" w:author="Aili Sandre" w:date="2024-09-18T13:44:00Z">
        <w:r w:rsidDel="009C7C26">
          <w:rPr>
            <w:rFonts w:ascii="Times New Roman" w:hAnsi="Times New Roman"/>
            <w:sz w:val="24"/>
          </w:rPr>
          <w:delText>selt</w:delText>
        </w:r>
      </w:del>
      <w:r>
        <w:rPr>
          <w:rFonts w:ascii="Times New Roman" w:hAnsi="Times New Roman"/>
          <w:sz w:val="24"/>
        </w:rPr>
        <w:t>.</w:t>
      </w:r>
    </w:p>
    <w:p w14:paraId="0708EB45" w14:textId="512A6597" w:rsidR="00E446ED" w:rsidRDefault="00E446ED" w:rsidP="00E446ED">
      <w:pPr>
        <w:spacing w:after="160" w:line="257" w:lineRule="auto"/>
        <w:rPr>
          <w:rFonts w:ascii="Times New Roman" w:hAnsi="Times New Roman"/>
          <w:b/>
          <w:bCs/>
          <w:sz w:val="24"/>
        </w:rPr>
      </w:pPr>
      <w:r>
        <w:rPr>
          <w:rFonts w:ascii="Times New Roman" w:hAnsi="Times New Roman"/>
          <w:b/>
          <w:bCs/>
          <w:sz w:val="24"/>
        </w:rPr>
        <w:t>M</w:t>
      </w:r>
      <w:r w:rsidRPr="00A67213">
        <w:rPr>
          <w:rFonts w:ascii="Times New Roman" w:hAnsi="Times New Roman"/>
          <w:b/>
          <w:bCs/>
          <w:sz w:val="24"/>
        </w:rPr>
        <w:t xml:space="preserve">õju riigiasutuste ja kohaliku omavalitsuse </w:t>
      </w:r>
      <w:r w:rsidR="005955E5">
        <w:rPr>
          <w:rFonts w:ascii="Times New Roman" w:hAnsi="Times New Roman"/>
          <w:b/>
          <w:bCs/>
          <w:sz w:val="24"/>
        </w:rPr>
        <w:t xml:space="preserve">üksuse ja selle </w:t>
      </w:r>
      <w:r w:rsidRPr="00A67213">
        <w:rPr>
          <w:rFonts w:ascii="Times New Roman" w:hAnsi="Times New Roman"/>
          <w:b/>
          <w:bCs/>
          <w:sz w:val="24"/>
        </w:rPr>
        <w:t>asutuste korraldusele</w:t>
      </w:r>
    </w:p>
    <w:p w14:paraId="7C36627F" w14:textId="77777777" w:rsidR="00E446ED" w:rsidRDefault="00E446ED" w:rsidP="00E446ED">
      <w:pPr>
        <w:spacing w:after="160" w:line="257" w:lineRule="auto"/>
        <w:rPr>
          <w:rFonts w:ascii="Times New Roman" w:hAnsi="Times New Roman"/>
          <w:b/>
          <w:bCs/>
          <w:sz w:val="24"/>
        </w:rPr>
      </w:pPr>
      <w:r>
        <w:rPr>
          <w:rFonts w:ascii="Times New Roman" w:hAnsi="Times New Roman"/>
          <w:b/>
          <w:bCs/>
          <w:sz w:val="24"/>
        </w:rPr>
        <w:t xml:space="preserve">Mõjutatud sihtrühm: </w:t>
      </w:r>
      <w:r w:rsidRPr="005C0875">
        <w:rPr>
          <w:rFonts w:ascii="Times New Roman" w:hAnsi="Times New Roman"/>
          <w:sz w:val="24"/>
        </w:rPr>
        <w:t>Riiklik</w:t>
      </w:r>
      <w:r>
        <w:rPr>
          <w:rFonts w:ascii="Times New Roman" w:hAnsi="Times New Roman"/>
          <w:sz w:val="24"/>
        </w:rPr>
        <w:t>u</w:t>
      </w:r>
      <w:r w:rsidRPr="005C0875">
        <w:rPr>
          <w:rFonts w:ascii="Times New Roman" w:hAnsi="Times New Roman"/>
          <w:sz w:val="24"/>
        </w:rPr>
        <w:t xml:space="preserve"> </w:t>
      </w:r>
      <w:r>
        <w:rPr>
          <w:rFonts w:ascii="Times New Roman" w:hAnsi="Times New Roman"/>
          <w:sz w:val="24"/>
        </w:rPr>
        <w:t>l</w:t>
      </w:r>
      <w:r w:rsidRPr="005C0875">
        <w:rPr>
          <w:rFonts w:ascii="Times New Roman" w:hAnsi="Times New Roman"/>
          <w:sz w:val="24"/>
        </w:rPr>
        <w:t>epitaja</w:t>
      </w:r>
      <w:r>
        <w:rPr>
          <w:rFonts w:ascii="Times New Roman" w:hAnsi="Times New Roman"/>
          <w:sz w:val="24"/>
        </w:rPr>
        <w:t xml:space="preserve"> kantselei</w:t>
      </w:r>
    </w:p>
    <w:p w14:paraId="4D6D9753" w14:textId="77777777" w:rsidR="00E446ED" w:rsidRPr="00695E0E" w:rsidRDefault="00E446ED" w:rsidP="00E446ED">
      <w:pPr>
        <w:spacing w:after="160" w:line="257" w:lineRule="auto"/>
        <w:rPr>
          <w:rFonts w:ascii="Times New Roman" w:hAnsi="Times New Roman"/>
          <w:sz w:val="24"/>
          <w:u w:val="single"/>
        </w:rPr>
      </w:pPr>
      <w:r w:rsidRPr="00695E0E">
        <w:rPr>
          <w:rFonts w:ascii="Times New Roman" w:hAnsi="Times New Roman"/>
          <w:sz w:val="24"/>
          <w:u w:val="single"/>
        </w:rPr>
        <w:t>Mõju ulatus, mõjutatud sihtrühma suurus ja mõju sagedus</w:t>
      </w:r>
    </w:p>
    <w:p w14:paraId="0053284B" w14:textId="69CB11E9" w:rsidR="00E446ED" w:rsidRDefault="00E446ED" w:rsidP="00E446ED">
      <w:pPr>
        <w:spacing w:after="160" w:line="257" w:lineRule="auto"/>
        <w:rPr>
          <w:rFonts w:ascii="Times New Roman" w:hAnsi="Times New Roman"/>
          <w:sz w:val="24"/>
        </w:rPr>
      </w:pPr>
      <w:r>
        <w:rPr>
          <w:rFonts w:ascii="Times New Roman" w:hAnsi="Times New Roman"/>
          <w:sz w:val="24"/>
        </w:rPr>
        <w:t>Muudatuse tulemusena riikliku lepitaja kantselei suletakse, mis mõjutab negatiivselt riiklik</w:t>
      </w:r>
      <w:r w:rsidR="006A5616">
        <w:rPr>
          <w:rFonts w:ascii="Times New Roman" w:hAnsi="Times New Roman"/>
          <w:sz w:val="24"/>
        </w:rPr>
        <w:t>k</w:t>
      </w:r>
      <w:r>
        <w:rPr>
          <w:rFonts w:ascii="Times New Roman" w:hAnsi="Times New Roman"/>
          <w:sz w:val="24"/>
        </w:rPr>
        <w:t xml:space="preserve">u lepitajat </w:t>
      </w:r>
      <w:r w:rsidR="006A5616">
        <w:rPr>
          <w:rFonts w:ascii="Times New Roman" w:hAnsi="Times New Roman"/>
          <w:sz w:val="24"/>
        </w:rPr>
        <w:t>ja</w:t>
      </w:r>
      <w:r>
        <w:rPr>
          <w:rFonts w:ascii="Times New Roman" w:hAnsi="Times New Roman"/>
          <w:sz w:val="24"/>
        </w:rPr>
        <w:t xml:space="preserve"> </w:t>
      </w:r>
      <w:r w:rsidR="006A5616">
        <w:rPr>
          <w:rFonts w:ascii="Times New Roman" w:hAnsi="Times New Roman"/>
          <w:sz w:val="24"/>
        </w:rPr>
        <w:t xml:space="preserve">tema </w:t>
      </w:r>
      <w:r>
        <w:rPr>
          <w:rFonts w:ascii="Times New Roman" w:hAnsi="Times New Roman"/>
          <w:sz w:val="24"/>
        </w:rPr>
        <w:t xml:space="preserve">kantselei kahte töötajat. Kantselei koosseis on väike (lepitaja </w:t>
      </w:r>
      <w:r w:rsidR="006A5616">
        <w:rPr>
          <w:rFonts w:ascii="Times New Roman" w:hAnsi="Times New Roman"/>
          <w:sz w:val="24"/>
        </w:rPr>
        <w:t>ja</w:t>
      </w:r>
      <w:r>
        <w:rPr>
          <w:rFonts w:ascii="Times New Roman" w:hAnsi="Times New Roman"/>
          <w:sz w:val="24"/>
        </w:rPr>
        <w:t xml:space="preserve"> kaks töötajat), mistõttu on mõjutatud sihtrühm väike. </w:t>
      </w:r>
      <w:r w:rsidRPr="008B0146">
        <w:rPr>
          <w:rFonts w:ascii="Times New Roman" w:hAnsi="Times New Roman"/>
          <w:sz w:val="24"/>
        </w:rPr>
        <w:t>Riikliku lepitaja ja kantselei tegevuseks vajalikud kulud kaetakse riigieelarvest. Majandus- ja Kommunikatsiooniministeeriumi valitsemisala 2024.</w:t>
      </w:r>
      <w:r w:rsidR="005955E5">
        <w:rPr>
          <w:rFonts w:ascii="Times New Roman" w:hAnsi="Times New Roman"/>
          <w:sz w:val="24"/>
        </w:rPr>
        <w:t xml:space="preserve"> </w:t>
      </w:r>
      <w:r w:rsidRPr="008B0146">
        <w:rPr>
          <w:rFonts w:ascii="Times New Roman" w:hAnsi="Times New Roman"/>
          <w:sz w:val="24"/>
        </w:rPr>
        <w:t>a</w:t>
      </w:r>
      <w:r>
        <w:rPr>
          <w:rFonts w:ascii="Times New Roman" w:hAnsi="Times New Roman"/>
          <w:sz w:val="24"/>
        </w:rPr>
        <w:t>asta</w:t>
      </w:r>
      <w:r w:rsidRPr="008B0146">
        <w:rPr>
          <w:rFonts w:ascii="Times New Roman" w:hAnsi="Times New Roman"/>
          <w:sz w:val="24"/>
        </w:rPr>
        <w:t xml:space="preserve"> eelarves on </w:t>
      </w:r>
      <w:ins w:id="552" w:author="Aili Sandre" w:date="2024-09-18T13:45:00Z">
        <w:r w:rsidR="009C7C26">
          <w:rPr>
            <w:rFonts w:ascii="Times New Roman" w:hAnsi="Times New Roman"/>
            <w:sz w:val="24"/>
          </w:rPr>
          <w:t>k</w:t>
        </w:r>
      </w:ins>
      <w:del w:id="553" w:author="Aili Sandre" w:date="2024-09-18T13:45:00Z">
        <w:r w:rsidRPr="008B0146" w:rsidDel="009C7C26">
          <w:rPr>
            <w:rFonts w:ascii="Times New Roman" w:hAnsi="Times New Roman"/>
            <w:sz w:val="24"/>
          </w:rPr>
          <w:delText>Riikliku Lepitaja K</w:delText>
        </w:r>
      </w:del>
      <w:r w:rsidRPr="008B0146">
        <w:rPr>
          <w:rFonts w:ascii="Times New Roman" w:hAnsi="Times New Roman"/>
          <w:sz w:val="24"/>
        </w:rPr>
        <w:t>antselei eelarve 153 269 eurot</w:t>
      </w:r>
      <w:ins w:id="554" w:author="Aili Sandre" w:date="2024-09-18T13:45:00Z">
        <w:r w:rsidR="009C7C26">
          <w:rPr>
            <w:rFonts w:ascii="Times New Roman" w:hAnsi="Times New Roman"/>
            <w:sz w:val="24"/>
          </w:rPr>
          <w:t xml:space="preserve"> ja</w:t>
        </w:r>
      </w:ins>
      <w:del w:id="555" w:author="Aili Sandre" w:date="2024-09-18T13:45:00Z">
        <w:r w:rsidRPr="008B0146" w:rsidDel="009C7C26">
          <w:rPr>
            <w:rFonts w:ascii="Times New Roman" w:hAnsi="Times New Roman"/>
            <w:sz w:val="24"/>
          </w:rPr>
          <w:delText>. Riikliku Lepitaja Kantse</w:delText>
        </w:r>
      </w:del>
      <w:del w:id="556" w:author="Aili Sandre" w:date="2024-09-18T13:46:00Z">
        <w:r w:rsidRPr="008B0146" w:rsidDel="009C7C26">
          <w:rPr>
            <w:rFonts w:ascii="Times New Roman" w:hAnsi="Times New Roman"/>
            <w:sz w:val="24"/>
          </w:rPr>
          <w:delText>lei</w:delText>
        </w:r>
      </w:del>
      <w:r w:rsidRPr="008B0146">
        <w:rPr>
          <w:rFonts w:ascii="Times New Roman" w:hAnsi="Times New Roman"/>
          <w:sz w:val="24"/>
        </w:rPr>
        <w:t xml:space="preserve"> 2024. </w:t>
      </w:r>
      <w:del w:id="557" w:author="Aili Sandre" w:date="2024-09-18T14:17:00Z">
        <w:r w:rsidRPr="008B0146">
          <w:rPr>
            <w:rFonts w:ascii="Times New Roman" w:hAnsi="Times New Roman"/>
            <w:sz w:val="24"/>
          </w:rPr>
          <w:delText>a</w:delText>
        </w:r>
      </w:del>
      <w:ins w:id="558" w:author="Aili Sandre" w:date="2024-09-18T14:17:00Z">
        <w:r w:rsidRPr="008B0146">
          <w:rPr>
            <w:rFonts w:ascii="Times New Roman" w:hAnsi="Times New Roman"/>
            <w:sz w:val="24"/>
          </w:rPr>
          <w:t>a</w:t>
        </w:r>
      </w:ins>
      <w:ins w:id="559" w:author="Aili Sandre" w:date="2024-09-18T13:46:00Z">
        <w:r w:rsidR="009C7C26">
          <w:rPr>
            <w:rFonts w:ascii="Times New Roman" w:hAnsi="Times New Roman"/>
            <w:sz w:val="24"/>
          </w:rPr>
          <w:t>asta</w:t>
        </w:r>
      </w:ins>
      <w:r w:rsidRPr="008B0146">
        <w:rPr>
          <w:rFonts w:ascii="Times New Roman" w:hAnsi="Times New Roman"/>
          <w:sz w:val="24"/>
        </w:rPr>
        <w:t xml:space="preserve"> palgafond on 132 269 eurot, sh lepitaja enda palgafond 76 376,14 eurot.</w:t>
      </w:r>
      <w:r>
        <w:rPr>
          <w:rFonts w:ascii="Times New Roman" w:hAnsi="Times New Roman"/>
          <w:sz w:val="24"/>
        </w:rPr>
        <w:t xml:space="preserve"> </w:t>
      </w:r>
      <w:r w:rsidRPr="00477A86">
        <w:rPr>
          <w:rFonts w:ascii="Times New Roman" w:hAnsi="Times New Roman"/>
          <w:sz w:val="24"/>
        </w:rPr>
        <w:t>Töötülisid, kus on vajalik lepitamine, esineb vähe</w:t>
      </w:r>
      <w:r>
        <w:rPr>
          <w:rFonts w:ascii="Times New Roman" w:hAnsi="Times New Roman"/>
          <w:sz w:val="24"/>
        </w:rPr>
        <w:t xml:space="preserve"> (vahemikus 1</w:t>
      </w:r>
      <w:r w:rsidR="008C3D9F">
        <w:rPr>
          <w:rFonts w:ascii="Times New Roman" w:hAnsi="Times New Roman"/>
          <w:sz w:val="24"/>
        </w:rPr>
        <w:t>–</w:t>
      </w:r>
      <w:r>
        <w:rPr>
          <w:rFonts w:ascii="Times New Roman" w:hAnsi="Times New Roman"/>
          <w:sz w:val="24"/>
        </w:rPr>
        <w:t>6 menetlust aastas),</w:t>
      </w:r>
      <w:r w:rsidRPr="00477A86">
        <w:rPr>
          <w:rFonts w:ascii="Times New Roman" w:hAnsi="Times New Roman"/>
          <w:sz w:val="24"/>
        </w:rPr>
        <w:t xml:space="preserve"> mistõttu </w:t>
      </w:r>
      <w:r>
        <w:rPr>
          <w:rFonts w:ascii="Times New Roman" w:hAnsi="Times New Roman"/>
          <w:sz w:val="24"/>
        </w:rPr>
        <w:t xml:space="preserve">ei ole </w:t>
      </w:r>
      <w:r w:rsidR="0090317B">
        <w:rPr>
          <w:rFonts w:ascii="Times New Roman" w:hAnsi="Times New Roman"/>
          <w:sz w:val="24"/>
        </w:rPr>
        <w:t>r</w:t>
      </w:r>
      <w:r>
        <w:rPr>
          <w:rFonts w:ascii="Times New Roman" w:hAnsi="Times New Roman"/>
          <w:sz w:val="24"/>
        </w:rPr>
        <w:t xml:space="preserve">iikliku lepitaja käsutuses olevad ressursid optimaalselt kasutatud. Teisalt, </w:t>
      </w:r>
      <w:del w:id="560" w:author="Aili Sandre" w:date="2024-09-18T13:47:00Z">
        <w:r w:rsidR="0090317B" w:rsidDel="009C7C26">
          <w:rPr>
            <w:rFonts w:ascii="Times New Roman" w:hAnsi="Times New Roman"/>
            <w:sz w:val="24"/>
          </w:rPr>
          <w:delText>R</w:delText>
        </w:r>
        <w:r w:rsidRPr="00961A6C" w:rsidDel="009C7C26">
          <w:rPr>
            <w:rFonts w:ascii="Times New Roman" w:hAnsi="Times New Roman"/>
            <w:sz w:val="24"/>
          </w:rPr>
          <w:delText xml:space="preserve">iikliku </w:delText>
        </w:r>
        <w:r w:rsidR="0090317B" w:rsidDel="009C7C26">
          <w:rPr>
            <w:rFonts w:ascii="Times New Roman" w:hAnsi="Times New Roman"/>
            <w:sz w:val="24"/>
          </w:rPr>
          <w:delText>L</w:delText>
        </w:r>
        <w:r w:rsidRPr="00961A6C" w:rsidDel="009C7C26">
          <w:rPr>
            <w:rFonts w:ascii="Times New Roman" w:hAnsi="Times New Roman"/>
            <w:sz w:val="24"/>
          </w:rPr>
          <w:delText xml:space="preserve">epitaja </w:delText>
        </w:r>
      </w:del>
      <w:del w:id="561" w:author="Aili Sandre" w:date="2024-09-18T14:17:00Z">
        <w:r w:rsidR="0090317B">
          <w:rPr>
            <w:rFonts w:ascii="Times New Roman" w:hAnsi="Times New Roman"/>
            <w:sz w:val="24"/>
          </w:rPr>
          <w:delText>K</w:delText>
        </w:r>
        <w:r w:rsidRPr="00961A6C">
          <w:rPr>
            <w:rFonts w:ascii="Times New Roman" w:hAnsi="Times New Roman"/>
            <w:sz w:val="24"/>
          </w:rPr>
          <w:delText>antselei</w:delText>
        </w:r>
      </w:del>
      <w:del w:id="562" w:author="Aili Sandre" w:date="2024-09-18T13:47:00Z">
        <w:r w:rsidR="0090317B" w:rsidDel="009C7C26">
          <w:rPr>
            <w:rFonts w:ascii="Times New Roman" w:hAnsi="Times New Roman"/>
            <w:sz w:val="24"/>
          </w:rPr>
          <w:delText>K</w:delText>
        </w:r>
      </w:del>
      <w:ins w:id="563" w:author="Aili Sandre" w:date="2024-09-18T13:47:00Z">
        <w:r w:rsidR="009C7C26">
          <w:rPr>
            <w:rFonts w:ascii="Times New Roman" w:hAnsi="Times New Roman"/>
            <w:sz w:val="24"/>
          </w:rPr>
          <w:t>k</w:t>
        </w:r>
      </w:ins>
      <w:ins w:id="564" w:author="Aili Sandre" w:date="2024-09-18T14:17:00Z">
        <w:r w:rsidRPr="00961A6C">
          <w:rPr>
            <w:rFonts w:ascii="Times New Roman" w:hAnsi="Times New Roman"/>
            <w:sz w:val="24"/>
          </w:rPr>
          <w:t>antselei</w:t>
        </w:r>
      </w:ins>
      <w:r w:rsidRPr="00961A6C">
        <w:rPr>
          <w:rFonts w:ascii="Times New Roman" w:hAnsi="Times New Roman"/>
          <w:sz w:val="24"/>
        </w:rPr>
        <w:t xml:space="preserve"> väiksuse tõttu ei ole neil </w:t>
      </w:r>
      <w:r>
        <w:rPr>
          <w:rFonts w:ascii="Times New Roman" w:hAnsi="Times New Roman"/>
          <w:sz w:val="24"/>
        </w:rPr>
        <w:t xml:space="preserve">keerukamate lepitusmenetluste </w:t>
      </w:r>
      <w:del w:id="565" w:author="Aili Sandre" w:date="2024-09-18T14:17:00Z">
        <w:r w:rsidRPr="00961A6C">
          <w:rPr>
            <w:rFonts w:ascii="Times New Roman" w:hAnsi="Times New Roman"/>
            <w:sz w:val="24"/>
          </w:rPr>
          <w:delText>kvaliteetse ja efektiivse</w:delText>
        </w:r>
      </w:del>
      <w:ins w:id="566" w:author="Aili Sandre" w:date="2024-09-18T14:17:00Z">
        <w:r w:rsidRPr="00961A6C">
          <w:rPr>
            <w:rFonts w:ascii="Times New Roman" w:hAnsi="Times New Roman"/>
            <w:sz w:val="24"/>
          </w:rPr>
          <w:t>kvaliteetse</w:t>
        </w:r>
      </w:ins>
      <w:ins w:id="567" w:author="Aili Sandre" w:date="2024-09-18T13:47:00Z">
        <w:r w:rsidR="009C7C26">
          <w:rPr>
            <w:rFonts w:ascii="Times New Roman" w:hAnsi="Times New Roman"/>
            <w:sz w:val="24"/>
          </w:rPr>
          <w:t>ks</w:t>
        </w:r>
      </w:ins>
      <w:ins w:id="568" w:author="Aili Sandre" w:date="2024-09-18T14:17:00Z">
        <w:r w:rsidRPr="00961A6C">
          <w:rPr>
            <w:rFonts w:ascii="Times New Roman" w:hAnsi="Times New Roman"/>
            <w:sz w:val="24"/>
          </w:rPr>
          <w:t xml:space="preserve"> ja efektiivse</w:t>
        </w:r>
      </w:ins>
      <w:ins w:id="569" w:author="Aili Sandre" w:date="2024-09-18T13:47:00Z">
        <w:r w:rsidR="009C7C26">
          <w:rPr>
            <w:rFonts w:ascii="Times New Roman" w:hAnsi="Times New Roman"/>
            <w:sz w:val="24"/>
          </w:rPr>
          <w:t>ks tegemiseks</w:t>
        </w:r>
      </w:ins>
      <w:del w:id="570" w:author="Aili Sandre" w:date="2024-09-18T13:47:00Z">
        <w:r w:rsidRPr="00961A6C" w:rsidDel="009C7C26">
          <w:rPr>
            <w:rFonts w:ascii="Times New Roman" w:hAnsi="Times New Roman"/>
            <w:sz w:val="24"/>
          </w:rPr>
          <w:delText xml:space="preserve"> läbiviimise jaoks</w:delText>
        </w:r>
      </w:del>
      <w:r w:rsidRPr="00961A6C">
        <w:rPr>
          <w:rFonts w:ascii="Times New Roman" w:hAnsi="Times New Roman"/>
          <w:sz w:val="24"/>
        </w:rPr>
        <w:t xml:space="preserve"> piisavalt </w:t>
      </w:r>
      <w:del w:id="571" w:author="Aili Sandre" w:date="2024-09-18T14:17:00Z">
        <w:r>
          <w:rPr>
            <w:rFonts w:ascii="Times New Roman" w:hAnsi="Times New Roman"/>
            <w:sz w:val="24"/>
          </w:rPr>
          <w:delText>rahalisi</w:delText>
        </w:r>
      </w:del>
      <w:ins w:id="572" w:author="Aili Sandre" w:date="2024-09-18T14:17:00Z">
        <w:r>
          <w:rPr>
            <w:rFonts w:ascii="Times New Roman" w:hAnsi="Times New Roman"/>
            <w:sz w:val="24"/>
          </w:rPr>
          <w:t>raha</w:t>
        </w:r>
      </w:ins>
      <w:ins w:id="573" w:author="Aili Sandre" w:date="2024-09-18T13:48:00Z">
        <w:r w:rsidR="009C7C26">
          <w:rPr>
            <w:rFonts w:ascii="Times New Roman" w:hAnsi="Times New Roman"/>
            <w:sz w:val="24"/>
          </w:rPr>
          <w:t xml:space="preserve"> ega</w:t>
        </w:r>
      </w:ins>
      <w:del w:id="574" w:author="Aili Sandre" w:date="2024-09-18T13:48:00Z">
        <w:r w:rsidDel="009C7C26">
          <w:rPr>
            <w:rFonts w:ascii="Times New Roman" w:hAnsi="Times New Roman"/>
            <w:sz w:val="24"/>
          </w:rPr>
          <w:delText>lisi ning</w:delText>
        </w:r>
      </w:del>
      <w:r>
        <w:rPr>
          <w:rFonts w:ascii="Times New Roman" w:hAnsi="Times New Roman"/>
          <w:sz w:val="24"/>
        </w:rPr>
        <w:t xml:space="preserve"> </w:t>
      </w:r>
      <w:del w:id="575" w:author="Aili Sandre" w:date="2024-09-18T14:17:00Z">
        <w:r>
          <w:rPr>
            <w:rFonts w:ascii="Times New Roman" w:hAnsi="Times New Roman"/>
            <w:sz w:val="24"/>
          </w:rPr>
          <w:delText>inim</w:delText>
        </w:r>
        <w:r w:rsidRPr="00961A6C">
          <w:rPr>
            <w:rFonts w:ascii="Times New Roman" w:hAnsi="Times New Roman"/>
            <w:sz w:val="24"/>
          </w:rPr>
          <w:delText>ressursse</w:delText>
        </w:r>
      </w:del>
      <w:ins w:id="576" w:author="Aili Sandre" w:date="2024-09-18T14:17:00Z">
        <w:r>
          <w:rPr>
            <w:rFonts w:ascii="Times New Roman" w:hAnsi="Times New Roman"/>
            <w:sz w:val="24"/>
          </w:rPr>
          <w:t>inim</w:t>
        </w:r>
      </w:ins>
      <w:ins w:id="577" w:author="Aili Sandre" w:date="2024-09-18T13:47:00Z">
        <w:r w:rsidR="009C7C26">
          <w:rPr>
            <w:rFonts w:ascii="Times New Roman" w:hAnsi="Times New Roman"/>
            <w:sz w:val="24"/>
          </w:rPr>
          <w:t>esi</w:t>
        </w:r>
      </w:ins>
      <w:del w:id="578" w:author="Aili Sandre" w:date="2024-09-18T13:47:00Z">
        <w:r w:rsidRPr="00961A6C" w:rsidDel="009C7C26">
          <w:rPr>
            <w:rFonts w:ascii="Times New Roman" w:hAnsi="Times New Roman"/>
            <w:sz w:val="24"/>
          </w:rPr>
          <w:delText>ressursse</w:delText>
        </w:r>
      </w:del>
      <w:r>
        <w:rPr>
          <w:rFonts w:ascii="Times New Roman" w:hAnsi="Times New Roman"/>
          <w:sz w:val="24"/>
        </w:rPr>
        <w:t xml:space="preserve"> (sh nt kohtuvaidlustes </w:t>
      </w:r>
      <w:del w:id="579" w:author="Aili Sandre" w:date="2024-09-18T14:17:00Z">
        <w:r>
          <w:rPr>
            <w:rFonts w:ascii="Times New Roman" w:hAnsi="Times New Roman"/>
            <w:sz w:val="24"/>
          </w:rPr>
          <w:delText>osalemise</w:delText>
        </w:r>
      </w:del>
      <w:ins w:id="580" w:author="Aili Sandre" w:date="2024-09-18T14:17:00Z">
        <w:r>
          <w:rPr>
            <w:rFonts w:ascii="Times New Roman" w:hAnsi="Times New Roman"/>
            <w:sz w:val="24"/>
          </w:rPr>
          <w:t>osalemise</w:t>
        </w:r>
      </w:ins>
      <w:ins w:id="581" w:author="Aili Sandre" w:date="2024-09-18T13:47:00Z">
        <w:r w:rsidR="009C7C26">
          <w:rPr>
            <w:rFonts w:ascii="Times New Roman" w:hAnsi="Times New Roman"/>
            <w:sz w:val="24"/>
          </w:rPr>
          <w:t>ks</w:t>
        </w:r>
      </w:ins>
      <w:del w:id="582" w:author="Aili Sandre" w:date="2024-09-18T13:47:00Z">
        <w:r w:rsidDel="009C7C26">
          <w:rPr>
            <w:rFonts w:ascii="Times New Roman" w:hAnsi="Times New Roman"/>
            <w:sz w:val="24"/>
          </w:rPr>
          <w:delText xml:space="preserve"> jaoks</w:delText>
        </w:r>
      </w:del>
      <w:r>
        <w:rPr>
          <w:rFonts w:ascii="Times New Roman" w:hAnsi="Times New Roman"/>
          <w:sz w:val="24"/>
        </w:rPr>
        <w:t>)</w:t>
      </w:r>
      <w:r w:rsidRPr="00961A6C">
        <w:rPr>
          <w:rFonts w:ascii="Times New Roman" w:hAnsi="Times New Roman"/>
          <w:sz w:val="24"/>
        </w:rPr>
        <w:t xml:space="preserve">. </w:t>
      </w:r>
      <w:r>
        <w:rPr>
          <w:rFonts w:ascii="Times New Roman" w:hAnsi="Times New Roman"/>
          <w:sz w:val="24"/>
        </w:rPr>
        <w:t xml:space="preserve">Mõju sagedus on harv, </w:t>
      </w:r>
      <w:del w:id="583" w:author="Aili Sandre" w:date="2024-09-18T14:17:00Z">
        <w:r>
          <w:rPr>
            <w:rFonts w:ascii="Times New Roman" w:hAnsi="Times New Roman"/>
            <w:sz w:val="24"/>
          </w:rPr>
          <w:delText>kuivõrd</w:delText>
        </w:r>
      </w:del>
      <w:ins w:id="584" w:author="Aili Sandre" w:date="2024-09-18T14:17:00Z">
        <w:r>
          <w:rPr>
            <w:rFonts w:ascii="Times New Roman" w:hAnsi="Times New Roman"/>
            <w:sz w:val="24"/>
          </w:rPr>
          <w:t>ku</w:t>
        </w:r>
      </w:ins>
      <w:ins w:id="585" w:author="Aili Sandre" w:date="2024-09-18T13:48:00Z">
        <w:r w:rsidR="009C7C26">
          <w:rPr>
            <w:rFonts w:ascii="Times New Roman" w:hAnsi="Times New Roman"/>
            <w:sz w:val="24"/>
          </w:rPr>
          <w:t>na</w:t>
        </w:r>
      </w:ins>
      <w:del w:id="586" w:author="Aili Sandre" w:date="2024-09-18T13:48:00Z">
        <w:r w:rsidDel="009C7C26">
          <w:rPr>
            <w:rFonts w:ascii="Times New Roman" w:hAnsi="Times New Roman"/>
            <w:sz w:val="24"/>
          </w:rPr>
          <w:delText>ivõrd</w:delText>
        </w:r>
      </w:del>
      <w:r>
        <w:rPr>
          <w:rFonts w:ascii="Times New Roman" w:hAnsi="Times New Roman"/>
          <w:sz w:val="24"/>
        </w:rPr>
        <w:t xml:space="preserve"> muudatus on ühekordne.</w:t>
      </w:r>
      <w:r w:rsidR="004F0326">
        <w:rPr>
          <w:rFonts w:ascii="Times New Roman" w:hAnsi="Times New Roman"/>
          <w:sz w:val="24"/>
        </w:rPr>
        <w:t xml:space="preserve"> Muudatus ei mõjuta kohaliku omavalitsuse üksust ja selle asutusi.</w:t>
      </w:r>
    </w:p>
    <w:p w14:paraId="113D7042" w14:textId="77777777" w:rsidR="00E446ED" w:rsidRPr="001002CD" w:rsidRDefault="00E446ED" w:rsidP="00E446ED">
      <w:pPr>
        <w:spacing w:after="160" w:line="257" w:lineRule="auto"/>
        <w:rPr>
          <w:rFonts w:ascii="Times New Roman" w:hAnsi="Times New Roman"/>
          <w:sz w:val="24"/>
          <w:u w:val="single"/>
        </w:rPr>
      </w:pPr>
      <w:r w:rsidRPr="001002CD">
        <w:rPr>
          <w:rFonts w:ascii="Times New Roman" w:hAnsi="Times New Roman"/>
          <w:sz w:val="24"/>
          <w:u w:val="single"/>
        </w:rPr>
        <w:t>Ebasoovitavad mõjud</w:t>
      </w:r>
    </w:p>
    <w:p w14:paraId="7D08517E" w14:textId="6D692EF8" w:rsidR="00E446ED" w:rsidRDefault="00E446ED" w:rsidP="00E446ED">
      <w:pPr>
        <w:spacing w:after="160" w:line="257" w:lineRule="auto"/>
        <w:rPr>
          <w:rFonts w:ascii="Times New Roman" w:hAnsi="Times New Roman"/>
          <w:sz w:val="24"/>
        </w:rPr>
      </w:pPr>
      <w:r>
        <w:rPr>
          <w:rFonts w:ascii="Times New Roman" w:hAnsi="Times New Roman"/>
          <w:sz w:val="24"/>
        </w:rPr>
        <w:t>Muudatuse tulemusena kaotavad töö kolm inimest, mis mõjutab negatiivselt nii riiklikku lepitajat kui ka kantselei kahte töötajat.</w:t>
      </w:r>
      <w:del w:id="587" w:author="Aili Sandre" w:date="2024-09-18T13:48:00Z">
        <w:r w:rsidDel="009C7C26">
          <w:rPr>
            <w:rFonts w:ascii="Times New Roman" w:hAnsi="Times New Roman"/>
            <w:sz w:val="24"/>
          </w:rPr>
          <w:delText xml:space="preserve"> </w:delText>
        </w:r>
      </w:del>
    </w:p>
    <w:p w14:paraId="432B3BDA" w14:textId="77777777" w:rsidR="00E446ED" w:rsidRPr="001002CD" w:rsidRDefault="00E446ED" w:rsidP="00E446ED">
      <w:pPr>
        <w:spacing w:after="160" w:line="257" w:lineRule="auto"/>
        <w:rPr>
          <w:rFonts w:ascii="Times New Roman" w:hAnsi="Times New Roman"/>
          <w:sz w:val="24"/>
          <w:u w:val="single"/>
        </w:rPr>
      </w:pPr>
      <w:r w:rsidRPr="001002CD">
        <w:rPr>
          <w:rFonts w:ascii="Times New Roman" w:hAnsi="Times New Roman"/>
          <w:sz w:val="24"/>
          <w:u w:val="single"/>
        </w:rPr>
        <w:t>Kokkuvõttev hinnang mõju olulisusele</w:t>
      </w:r>
    </w:p>
    <w:p w14:paraId="6CA3E798" w14:textId="6F80BC59" w:rsidR="00E446ED" w:rsidRDefault="00E446ED" w:rsidP="00E446ED">
      <w:pPr>
        <w:spacing w:after="160" w:line="257" w:lineRule="auto"/>
        <w:rPr>
          <w:rFonts w:ascii="Times New Roman" w:hAnsi="Times New Roman"/>
          <w:b/>
          <w:bCs/>
          <w:sz w:val="24"/>
        </w:rPr>
      </w:pPr>
      <w:r>
        <w:rPr>
          <w:rFonts w:ascii="Times New Roman" w:hAnsi="Times New Roman"/>
          <w:sz w:val="24"/>
        </w:rPr>
        <w:t xml:space="preserve">Muudatuse tulemusena riikliku lepitaja kantselei suletakse, mis mõjutab negatiivselt riikliku lepitajat ning kantselei kahte töötajat, mistõttu on mõju ulatus nende jaoks keskmine. Mõjutatud sihtrühma suurus on väike, </w:t>
      </w:r>
      <w:del w:id="588" w:author="Aili Sandre" w:date="2024-09-18T14:17:00Z">
        <w:r>
          <w:rPr>
            <w:rFonts w:ascii="Times New Roman" w:hAnsi="Times New Roman"/>
            <w:sz w:val="24"/>
          </w:rPr>
          <w:delText>kuivõrd</w:delText>
        </w:r>
      </w:del>
      <w:ins w:id="589" w:author="Aili Sandre" w:date="2024-09-18T14:17:00Z">
        <w:r>
          <w:rPr>
            <w:rFonts w:ascii="Times New Roman" w:hAnsi="Times New Roman"/>
            <w:sz w:val="24"/>
          </w:rPr>
          <w:t>ku</w:t>
        </w:r>
      </w:ins>
      <w:ins w:id="590" w:author="Aili Sandre" w:date="2024-09-18T13:49:00Z">
        <w:r w:rsidR="009C7C26">
          <w:rPr>
            <w:rFonts w:ascii="Times New Roman" w:hAnsi="Times New Roman"/>
            <w:sz w:val="24"/>
          </w:rPr>
          <w:t>na</w:t>
        </w:r>
      </w:ins>
      <w:del w:id="591" w:author="Aili Sandre" w:date="2024-09-18T13:49:00Z">
        <w:r w:rsidDel="009C7C26">
          <w:rPr>
            <w:rFonts w:ascii="Times New Roman" w:hAnsi="Times New Roman"/>
            <w:sz w:val="24"/>
          </w:rPr>
          <w:delText>ivõrd</w:delText>
        </w:r>
      </w:del>
      <w:r>
        <w:rPr>
          <w:rFonts w:ascii="Times New Roman" w:hAnsi="Times New Roman"/>
          <w:sz w:val="24"/>
        </w:rPr>
        <w:t xml:space="preserve"> riikliku lepitaja kantseleisse kuulub kolm töötajat. Mõju sagedus on harv, kuivõrd muudatus on ühekordne.</w:t>
      </w:r>
      <w:del w:id="592" w:author="Aili Sandre" w:date="2024-09-18T13:49:00Z">
        <w:r w:rsidDel="009C7C26">
          <w:rPr>
            <w:rFonts w:ascii="Times New Roman" w:hAnsi="Times New Roman"/>
            <w:sz w:val="24"/>
          </w:rPr>
          <w:delText xml:space="preserve"> </w:delText>
        </w:r>
      </w:del>
    </w:p>
    <w:p w14:paraId="66F8A468" w14:textId="3BAECEBC" w:rsidR="00E446ED" w:rsidRPr="00A67213" w:rsidRDefault="00E446ED" w:rsidP="00E446ED">
      <w:pPr>
        <w:spacing w:after="160" w:line="257" w:lineRule="auto"/>
        <w:rPr>
          <w:rFonts w:ascii="Times New Roman" w:hAnsi="Times New Roman"/>
          <w:b/>
          <w:bCs/>
          <w:sz w:val="24"/>
        </w:rPr>
      </w:pPr>
      <w:r>
        <w:rPr>
          <w:rFonts w:ascii="Times New Roman" w:hAnsi="Times New Roman"/>
          <w:b/>
          <w:bCs/>
          <w:sz w:val="24"/>
        </w:rPr>
        <w:t xml:space="preserve">Mõjutatud sihtrühm: </w:t>
      </w:r>
      <w:ins w:id="593" w:author="Aili Sandre" w:date="2024-09-18T13:49:00Z">
        <w:r w:rsidR="009C7C26" w:rsidRPr="009C7C26">
          <w:rPr>
            <w:rFonts w:ascii="Times New Roman" w:hAnsi="Times New Roman"/>
            <w:sz w:val="24"/>
            <w:rPrChange w:id="594" w:author="Aili Sandre" w:date="2024-09-18T13:49:00Z">
              <w:rPr>
                <w:rFonts w:ascii="Times New Roman" w:hAnsi="Times New Roman"/>
                <w:b/>
                <w:bCs/>
                <w:sz w:val="24"/>
              </w:rPr>
            </w:rPrChange>
          </w:rPr>
          <w:t>õ</w:t>
        </w:r>
      </w:ins>
      <w:del w:id="595" w:author="Aili Sandre" w:date="2024-09-18T13:49:00Z">
        <w:r w:rsidDel="009C7C26">
          <w:rPr>
            <w:rFonts w:ascii="Times New Roman" w:hAnsi="Times New Roman"/>
            <w:sz w:val="24"/>
          </w:rPr>
          <w:delText>Õ</w:delText>
        </w:r>
      </w:del>
      <w:r>
        <w:rPr>
          <w:rFonts w:ascii="Times New Roman" w:hAnsi="Times New Roman"/>
          <w:sz w:val="24"/>
        </w:rPr>
        <w:t>iguskantsler</w:t>
      </w:r>
    </w:p>
    <w:p w14:paraId="6BC82316" w14:textId="77777777" w:rsidR="00E446ED" w:rsidRPr="00695E0E" w:rsidRDefault="00E446ED" w:rsidP="00E446ED">
      <w:pPr>
        <w:spacing w:after="160" w:line="257" w:lineRule="auto"/>
        <w:rPr>
          <w:rFonts w:ascii="Times New Roman" w:hAnsi="Times New Roman"/>
          <w:sz w:val="24"/>
          <w:u w:val="single"/>
        </w:rPr>
      </w:pPr>
      <w:r w:rsidRPr="00695E0E">
        <w:rPr>
          <w:rFonts w:ascii="Times New Roman" w:hAnsi="Times New Roman"/>
          <w:sz w:val="24"/>
          <w:u w:val="single"/>
        </w:rPr>
        <w:t>Mõju ulatus, mõjutatud sihtrühma suurus ja mõju sagedus</w:t>
      </w:r>
    </w:p>
    <w:p w14:paraId="77F7061D" w14:textId="13983036" w:rsidR="00E446ED" w:rsidRPr="00EE41CC" w:rsidRDefault="00E446ED" w:rsidP="00E446ED">
      <w:pPr>
        <w:spacing w:after="160" w:line="257" w:lineRule="auto"/>
        <w:rPr>
          <w:rFonts w:ascii="Times New Roman" w:hAnsi="Times New Roman"/>
          <w:sz w:val="24"/>
        </w:rPr>
      </w:pPr>
      <w:r>
        <w:rPr>
          <w:rFonts w:ascii="Times New Roman" w:hAnsi="Times New Roman"/>
          <w:sz w:val="24"/>
        </w:rPr>
        <w:t>Muudatus mõjutab õ</w:t>
      </w:r>
      <w:r w:rsidRPr="00695E0E">
        <w:rPr>
          <w:rFonts w:ascii="Times New Roman" w:hAnsi="Times New Roman"/>
          <w:sz w:val="24"/>
        </w:rPr>
        <w:t>iguskantsler</w:t>
      </w:r>
      <w:r>
        <w:rPr>
          <w:rFonts w:ascii="Times New Roman" w:hAnsi="Times New Roman"/>
          <w:sz w:val="24"/>
        </w:rPr>
        <w:t>it, kes</w:t>
      </w:r>
      <w:r w:rsidRPr="00695E0E">
        <w:rPr>
          <w:rFonts w:ascii="Times New Roman" w:hAnsi="Times New Roman"/>
          <w:sz w:val="24"/>
        </w:rPr>
        <w:t xml:space="preserve"> </w:t>
      </w:r>
      <w:r w:rsidRPr="00EE41CC">
        <w:rPr>
          <w:rFonts w:ascii="Times New Roman" w:hAnsi="Times New Roman"/>
          <w:sz w:val="24"/>
        </w:rPr>
        <w:t xml:space="preserve">hakkab täitma </w:t>
      </w:r>
      <w:r>
        <w:rPr>
          <w:rFonts w:ascii="Times New Roman" w:hAnsi="Times New Roman"/>
          <w:sz w:val="24"/>
        </w:rPr>
        <w:t xml:space="preserve">riikliku </w:t>
      </w:r>
      <w:r w:rsidRPr="00EE41CC">
        <w:rPr>
          <w:rFonts w:ascii="Times New Roman" w:hAnsi="Times New Roman"/>
          <w:sz w:val="24"/>
        </w:rPr>
        <w:t>lepitaja ülesandeid</w:t>
      </w:r>
      <w:r>
        <w:rPr>
          <w:rFonts w:ascii="Times New Roman" w:hAnsi="Times New Roman"/>
          <w:sz w:val="24"/>
        </w:rPr>
        <w:t xml:space="preserve"> ning </w:t>
      </w:r>
      <w:r w:rsidRPr="00EE41CC">
        <w:rPr>
          <w:rFonts w:ascii="Times New Roman" w:hAnsi="Times New Roman"/>
          <w:sz w:val="24"/>
        </w:rPr>
        <w:t xml:space="preserve">peab leidma viise, kuidas lepitaja ülesanded tõhusalt </w:t>
      </w:r>
      <w:r w:rsidR="00EC356B">
        <w:rPr>
          <w:rFonts w:ascii="Times New Roman" w:hAnsi="Times New Roman"/>
          <w:sz w:val="24"/>
        </w:rPr>
        <w:t>oma kantseleis jaotada</w:t>
      </w:r>
      <w:r>
        <w:rPr>
          <w:rFonts w:ascii="Times New Roman" w:hAnsi="Times New Roman"/>
          <w:sz w:val="24"/>
        </w:rPr>
        <w:t>. Muudatuse tulemusena peab õiguskantsler kohandama oma tööprotsesse, mis ajutiselt suurendab õiguskantsleri ja tema kantselei töökoormust. Tööprotsesside kohandamine on ühekordne protsess. Lisaks kuulub õiguskantsleri</w:t>
      </w:r>
      <w:r w:rsidRPr="00E772C3">
        <w:rPr>
          <w:rFonts w:ascii="Times New Roman" w:hAnsi="Times New Roman"/>
          <w:sz w:val="24"/>
        </w:rPr>
        <w:t xml:space="preserve"> ülesannete hulka lepitusmenetlus diskrimineerimisvaidlustes, mis sarnaneb riikliku lepitaja </w:t>
      </w:r>
      <w:del w:id="596" w:author="Aili Sandre" w:date="2024-09-18T13:49:00Z">
        <w:r w:rsidRPr="00E772C3" w:rsidDel="009C7C26">
          <w:rPr>
            <w:rFonts w:ascii="Times New Roman" w:hAnsi="Times New Roman"/>
            <w:sz w:val="24"/>
          </w:rPr>
          <w:delText>poolt</w:delText>
        </w:r>
      </w:del>
      <w:ins w:id="597" w:author="Aili Sandre" w:date="2024-09-18T13:49:00Z">
        <w:r w:rsidR="009C7C26">
          <w:rPr>
            <w:rFonts w:ascii="Times New Roman" w:hAnsi="Times New Roman"/>
            <w:sz w:val="24"/>
          </w:rPr>
          <w:t>tehtava</w:t>
        </w:r>
      </w:ins>
      <w:del w:id="598" w:author="Aili Sandre" w:date="2024-09-18T13:49:00Z">
        <w:r w:rsidRPr="00E772C3" w:rsidDel="009C7C26">
          <w:rPr>
            <w:rFonts w:ascii="Times New Roman" w:hAnsi="Times New Roman"/>
            <w:sz w:val="24"/>
          </w:rPr>
          <w:delText xml:space="preserve"> läbiviidava</w:delText>
        </w:r>
      </w:del>
      <w:r w:rsidRPr="00E772C3">
        <w:rPr>
          <w:rFonts w:ascii="Times New Roman" w:hAnsi="Times New Roman"/>
          <w:sz w:val="24"/>
        </w:rPr>
        <w:t xml:space="preserve"> lepitusmenetlusega</w:t>
      </w:r>
      <w:r>
        <w:rPr>
          <w:rFonts w:ascii="Times New Roman" w:hAnsi="Times New Roman"/>
          <w:sz w:val="24"/>
        </w:rPr>
        <w:t>. Seega võib eeldada, et tööprotsesside kohandamise vajadus on pigem väike.</w:t>
      </w:r>
      <w:r w:rsidR="004F0326">
        <w:rPr>
          <w:rFonts w:ascii="Times New Roman" w:hAnsi="Times New Roman"/>
          <w:sz w:val="24"/>
        </w:rPr>
        <w:t xml:space="preserve"> </w:t>
      </w:r>
      <w:r>
        <w:rPr>
          <w:rFonts w:ascii="Times New Roman" w:hAnsi="Times New Roman"/>
          <w:sz w:val="24"/>
        </w:rPr>
        <w:t xml:space="preserve">Õiguskantsleri töökoormus kasvab lisanduvate töövaidluste lepitusmenetluste arvelt. </w:t>
      </w:r>
      <w:r w:rsidR="004F0326">
        <w:rPr>
          <w:rFonts w:ascii="Times New Roman" w:hAnsi="Times New Roman"/>
          <w:sz w:val="24"/>
        </w:rPr>
        <w:t xml:space="preserve">Õiguskantslerile eraldatakse rahalised vahendid lisanduvate kohustuste täitmiseks. </w:t>
      </w:r>
      <w:del w:id="599" w:author="Aili Sandre" w:date="2024-09-18T14:17:00Z">
        <w:r>
          <w:rPr>
            <w:rFonts w:ascii="Times New Roman" w:hAnsi="Times New Roman"/>
            <w:sz w:val="24"/>
          </w:rPr>
          <w:delText>Kuivõrd</w:delText>
        </w:r>
      </w:del>
      <w:ins w:id="600" w:author="Aili Sandre" w:date="2024-09-18T14:17:00Z">
        <w:r>
          <w:rPr>
            <w:rFonts w:ascii="Times New Roman" w:hAnsi="Times New Roman"/>
            <w:sz w:val="24"/>
          </w:rPr>
          <w:t>Ku</w:t>
        </w:r>
      </w:ins>
      <w:ins w:id="601" w:author="Aili Sandre" w:date="2024-09-18T13:50:00Z">
        <w:r w:rsidR="009C7C26">
          <w:rPr>
            <w:rFonts w:ascii="Times New Roman" w:hAnsi="Times New Roman"/>
            <w:sz w:val="24"/>
          </w:rPr>
          <w:t>na</w:t>
        </w:r>
      </w:ins>
      <w:del w:id="602" w:author="Aili Sandre" w:date="2024-09-18T13:50:00Z">
        <w:r w:rsidDel="009C7C26">
          <w:rPr>
            <w:rFonts w:ascii="Times New Roman" w:hAnsi="Times New Roman"/>
            <w:sz w:val="24"/>
          </w:rPr>
          <w:delText>ivõrd</w:delText>
        </w:r>
      </w:del>
      <w:r>
        <w:rPr>
          <w:rFonts w:ascii="Times New Roman" w:hAnsi="Times New Roman"/>
          <w:sz w:val="24"/>
        </w:rPr>
        <w:t xml:space="preserve"> seni on töötülide lepitusmenetlusi esinenud harva, </w:t>
      </w:r>
      <w:del w:id="603" w:author="Aili Sandre" w:date="2024-09-18T13:50:00Z">
        <w:r w:rsidDel="009C7C26">
          <w:rPr>
            <w:rFonts w:ascii="Times New Roman" w:hAnsi="Times New Roman"/>
            <w:sz w:val="24"/>
          </w:rPr>
          <w:delText xml:space="preserve">siis </w:delText>
        </w:r>
      </w:del>
      <w:r>
        <w:rPr>
          <w:rFonts w:ascii="Times New Roman" w:hAnsi="Times New Roman"/>
          <w:sz w:val="24"/>
        </w:rPr>
        <w:t>on mõju ulatus ja sagedus õiguskantsleri jaoks eelduslikult väike.</w:t>
      </w:r>
      <w:del w:id="604" w:author="Aili Sandre" w:date="2024-09-18T13:50:00Z">
        <w:r w:rsidDel="009C7C26">
          <w:rPr>
            <w:rFonts w:ascii="Times New Roman" w:hAnsi="Times New Roman"/>
            <w:sz w:val="24"/>
          </w:rPr>
          <w:delText xml:space="preserve">   </w:delText>
        </w:r>
      </w:del>
    </w:p>
    <w:p w14:paraId="5AB281F1" w14:textId="77777777" w:rsidR="00E446ED" w:rsidRPr="001002CD" w:rsidRDefault="00E446ED" w:rsidP="00E446ED">
      <w:pPr>
        <w:spacing w:after="160" w:line="257" w:lineRule="auto"/>
        <w:rPr>
          <w:rFonts w:ascii="Times New Roman" w:hAnsi="Times New Roman"/>
          <w:sz w:val="24"/>
          <w:u w:val="single"/>
        </w:rPr>
      </w:pPr>
      <w:r w:rsidRPr="001002CD">
        <w:rPr>
          <w:rFonts w:ascii="Times New Roman" w:hAnsi="Times New Roman"/>
          <w:sz w:val="24"/>
          <w:u w:val="single"/>
        </w:rPr>
        <w:t>Ebasoovitavad mõjud</w:t>
      </w:r>
    </w:p>
    <w:p w14:paraId="0D2FDAB0" w14:textId="77777777" w:rsidR="00E446ED" w:rsidRPr="00C75A8A" w:rsidRDefault="00E446ED" w:rsidP="00E446ED">
      <w:pPr>
        <w:spacing w:after="160" w:line="257" w:lineRule="auto"/>
        <w:rPr>
          <w:rFonts w:ascii="Times New Roman" w:hAnsi="Times New Roman"/>
          <w:sz w:val="24"/>
        </w:rPr>
      </w:pPr>
      <w:r w:rsidRPr="00C75A8A">
        <w:rPr>
          <w:rFonts w:ascii="Times New Roman" w:hAnsi="Times New Roman"/>
          <w:sz w:val="24"/>
        </w:rPr>
        <w:t>Ebasoovitavaid mõjusid ei tuvastatud.</w:t>
      </w:r>
    </w:p>
    <w:p w14:paraId="7FE54722" w14:textId="77777777" w:rsidR="00E446ED" w:rsidRPr="001002CD" w:rsidRDefault="00E446ED" w:rsidP="00E446ED">
      <w:pPr>
        <w:spacing w:after="160" w:line="257" w:lineRule="auto"/>
        <w:rPr>
          <w:rFonts w:ascii="Times New Roman" w:hAnsi="Times New Roman"/>
          <w:sz w:val="24"/>
          <w:u w:val="single"/>
        </w:rPr>
      </w:pPr>
      <w:r w:rsidRPr="001002CD">
        <w:rPr>
          <w:rFonts w:ascii="Times New Roman" w:hAnsi="Times New Roman"/>
          <w:sz w:val="24"/>
          <w:u w:val="single"/>
        </w:rPr>
        <w:t>Kokkuvõttev hinnang mõju olulisusele</w:t>
      </w:r>
    </w:p>
    <w:p w14:paraId="19E6E235" w14:textId="7A73549C" w:rsidR="00E446ED" w:rsidRPr="00C75A8A" w:rsidRDefault="00E446ED" w:rsidP="00E446ED">
      <w:pPr>
        <w:spacing w:after="160" w:line="257" w:lineRule="auto"/>
        <w:rPr>
          <w:rFonts w:ascii="Times New Roman" w:hAnsi="Times New Roman"/>
          <w:sz w:val="24"/>
        </w:rPr>
      </w:pPr>
      <w:r>
        <w:rPr>
          <w:rFonts w:ascii="Times New Roman" w:hAnsi="Times New Roman"/>
          <w:sz w:val="24"/>
        </w:rPr>
        <w:t>Muudatus mõjutab õ</w:t>
      </w:r>
      <w:r w:rsidRPr="00695E0E">
        <w:rPr>
          <w:rFonts w:ascii="Times New Roman" w:hAnsi="Times New Roman"/>
          <w:sz w:val="24"/>
        </w:rPr>
        <w:t>iguskantsler</w:t>
      </w:r>
      <w:r>
        <w:rPr>
          <w:rFonts w:ascii="Times New Roman" w:hAnsi="Times New Roman"/>
          <w:sz w:val="24"/>
        </w:rPr>
        <w:t>it, seega on mõjutatud sihtrühm</w:t>
      </w:r>
      <w:del w:id="605" w:author="Aili Sandre" w:date="2024-09-18T13:50:00Z">
        <w:r w:rsidDel="009C7C26">
          <w:rPr>
            <w:rFonts w:ascii="Times New Roman" w:hAnsi="Times New Roman"/>
            <w:sz w:val="24"/>
          </w:rPr>
          <w:delText>a suurus</w:delText>
        </w:r>
      </w:del>
      <w:r>
        <w:rPr>
          <w:rFonts w:ascii="Times New Roman" w:hAnsi="Times New Roman"/>
          <w:sz w:val="24"/>
        </w:rPr>
        <w:t xml:space="preserve"> väike. Muudatuse tulemusena peab õiguskantsler kohandama oma tööprotsesse, mis ajutiselt suurendab õiguskantsleri ja tema kantselei töökoormust. </w:t>
      </w:r>
      <w:del w:id="606" w:author="Aili Sandre" w:date="2024-09-18T14:17:00Z">
        <w:r>
          <w:rPr>
            <w:rFonts w:ascii="Times New Roman" w:hAnsi="Times New Roman"/>
            <w:sz w:val="24"/>
          </w:rPr>
          <w:delText>Kuivõrd</w:delText>
        </w:r>
      </w:del>
      <w:ins w:id="607" w:author="Aili Sandre" w:date="2024-09-18T14:17:00Z">
        <w:r>
          <w:rPr>
            <w:rFonts w:ascii="Times New Roman" w:hAnsi="Times New Roman"/>
            <w:sz w:val="24"/>
          </w:rPr>
          <w:t>Ku</w:t>
        </w:r>
      </w:ins>
      <w:ins w:id="608" w:author="Aili Sandre" w:date="2024-09-18T13:50:00Z">
        <w:r w:rsidR="009C7C26">
          <w:rPr>
            <w:rFonts w:ascii="Times New Roman" w:hAnsi="Times New Roman"/>
            <w:sz w:val="24"/>
          </w:rPr>
          <w:t>na</w:t>
        </w:r>
      </w:ins>
      <w:del w:id="609" w:author="Aili Sandre" w:date="2024-09-18T13:50:00Z">
        <w:r w:rsidDel="009C7C26">
          <w:rPr>
            <w:rFonts w:ascii="Times New Roman" w:hAnsi="Times New Roman"/>
            <w:sz w:val="24"/>
          </w:rPr>
          <w:delText>ivõrd</w:delText>
        </w:r>
      </w:del>
      <w:r>
        <w:rPr>
          <w:rFonts w:ascii="Times New Roman" w:hAnsi="Times New Roman"/>
          <w:sz w:val="24"/>
        </w:rPr>
        <w:t xml:space="preserve"> seni on töötülide lepitusmenetlusi esinenud harva, </w:t>
      </w:r>
      <w:del w:id="610" w:author="Aili Sandre" w:date="2024-09-18T13:50:00Z">
        <w:r w:rsidDel="009C7C26">
          <w:rPr>
            <w:rFonts w:ascii="Times New Roman" w:hAnsi="Times New Roman"/>
            <w:sz w:val="24"/>
          </w:rPr>
          <w:delText xml:space="preserve">siis </w:delText>
        </w:r>
      </w:del>
      <w:r>
        <w:rPr>
          <w:rFonts w:ascii="Times New Roman" w:hAnsi="Times New Roman"/>
          <w:sz w:val="24"/>
        </w:rPr>
        <w:t xml:space="preserve">on ka mõju ulatus ja sagedus õiguskantsleri jaoks väike. </w:t>
      </w:r>
      <w:r w:rsidRPr="00C75A8A">
        <w:rPr>
          <w:rFonts w:ascii="Times New Roman" w:hAnsi="Times New Roman"/>
          <w:sz w:val="24"/>
        </w:rPr>
        <w:t>Ebasoovitavaid mõjusid ei tuvastatud.</w:t>
      </w:r>
    </w:p>
    <w:p w14:paraId="74B87358" w14:textId="7D377E2C" w:rsidR="001B0C66" w:rsidRDefault="001B0C66" w:rsidP="00E96711"/>
    <w:p w14:paraId="632DE2CA" w14:textId="4A9111CC" w:rsidR="001339A9" w:rsidRDefault="00BC618B" w:rsidP="00E96711">
      <w:pPr>
        <w:pStyle w:val="Loendilik"/>
        <w:numPr>
          <w:ilvl w:val="0"/>
          <w:numId w:val="5"/>
        </w:numPr>
        <w:rPr>
          <w:rFonts w:ascii="Times New Roman" w:hAnsi="Times New Roman"/>
          <w:b/>
          <w:sz w:val="24"/>
        </w:rPr>
      </w:pPr>
      <w:r w:rsidRPr="00076EA4">
        <w:rPr>
          <w:rFonts w:ascii="Times New Roman" w:hAnsi="Times New Roman"/>
          <w:b/>
          <w:sz w:val="24"/>
        </w:rPr>
        <w:t>Seaduse rakendamisega seotud riigi ja kohaliku omavalitsuse</w:t>
      </w:r>
      <w:r w:rsidR="005955E5">
        <w:rPr>
          <w:rFonts w:ascii="Times New Roman" w:hAnsi="Times New Roman"/>
          <w:b/>
          <w:sz w:val="24"/>
        </w:rPr>
        <w:t xml:space="preserve"> üksuse</w:t>
      </w:r>
      <w:r w:rsidRPr="00076EA4">
        <w:rPr>
          <w:rFonts w:ascii="Times New Roman" w:hAnsi="Times New Roman"/>
          <w:b/>
          <w:sz w:val="24"/>
        </w:rPr>
        <w:t xml:space="preserve"> tegevused, eeldatavad kulud ja tulud</w:t>
      </w:r>
    </w:p>
    <w:p w14:paraId="3F6D7808" w14:textId="77777777" w:rsidR="00DF4EF9" w:rsidRDefault="00DF4EF9" w:rsidP="00E96711">
      <w:pPr>
        <w:rPr>
          <w:rFonts w:ascii="Times New Roman" w:hAnsi="Times New Roman"/>
          <w:bCs/>
          <w:sz w:val="24"/>
        </w:rPr>
        <w:sectPr w:rsidR="00DF4EF9">
          <w:type w:val="continuous"/>
          <w:pgSz w:w="11906" w:h="16838"/>
          <w:pgMar w:top="1418" w:right="680" w:bottom="1418" w:left="1701" w:header="680" w:footer="680" w:gutter="0"/>
          <w:cols w:space="708"/>
          <w:docGrid w:linePitch="360"/>
        </w:sectPr>
      </w:pPr>
    </w:p>
    <w:p w14:paraId="04EC4537" w14:textId="77777777" w:rsidR="00A241C0" w:rsidRDefault="00A241C0" w:rsidP="00E96711">
      <w:pPr>
        <w:rPr>
          <w:rFonts w:ascii="Times New Roman" w:hAnsi="Times New Roman"/>
          <w:bCs/>
          <w:sz w:val="24"/>
        </w:rPr>
      </w:pPr>
    </w:p>
    <w:p w14:paraId="65A2A258" w14:textId="58CA86F7" w:rsidR="00A241C0" w:rsidRDefault="00A241C0" w:rsidP="00E96711">
      <w:pPr>
        <w:rPr>
          <w:rFonts w:ascii="Times New Roman" w:hAnsi="Times New Roman"/>
          <w:bCs/>
          <w:sz w:val="24"/>
        </w:rPr>
        <w:sectPr w:rsidR="00A241C0">
          <w:type w:val="continuous"/>
          <w:pgSz w:w="11906" w:h="16838"/>
          <w:pgMar w:top="1418" w:right="680" w:bottom="1418" w:left="1701" w:header="680" w:footer="680" w:gutter="0"/>
          <w:cols w:space="708"/>
          <w:formProt w:val="0"/>
          <w:docGrid w:linePitch="360"/>
        </w:sectPr>
      </w:pPr>
      <w:r w:rsidRPr="00A241C0">
        <w:rPr>
          <w:rFonts w:ascii="Times New Roman" w:hAnsi="Times New Roman"/>
          <w:bCs/>
          <w:sz w:val="24"/>
        </w:rPr>
        <w:t xml:space="preserve">Seaduse rakendamisega ei kaasne </w:t>
      </w:r>
      <w:ins w:id="611" w:author="Aili Sandre" w:date="2024-09-18T13:51:00Z">
        <w:r w:rsidR="009C7C26">
          <w:rPr>
            <w:rFonts w:ascii="Times New Roman" w:hAnsi="Times New Roman"/>
            <w:bCs/>
            <w:sz w:val="24"/>
          </w:rPr>
          <w:t>lisa</w:t>
        </w:r>
      </w:ins>
      <w:del w:id="612" w:author="Aili Sandre" w:date="2024-09-18T13:51:00Z">
        <w:r w:rsidRPr="00A241C0" w:rsidDel="009C7C26">
          <w:rPr>
            <w:rFonts w:ascii="Times New Roman" w:hAnsi="Times New Roman"/>
            <w:bCs/>
            <w:sz w:val="24"/>
          </w:rPr>
          <w:delText xml:space="preserve">täiendavaid </w:delText>
        </w:r>
      </w:del>
      <w:r w:rsidRPr="00A241C0">
        <w:rPr>
          <w:rFonts w:ascii="Times New Roman" w:hAnsi="Times New Roman"/>
          <w:bCs/>
          <w:sz w:val="24"/>
        </w:rPr>
        <w:t>kulusid.</w:t>
      </w:r>
      <w:r w:rsidR="00C549B7">
        <w:rPr>
          <w:rFonts w:ascii="Times New Roman" w:hAnsi="Times New Roman"/>
          <w:bCs/>
          <w:sz w:val="24"/>
        </w:rPr>
        <w:t xml:space="preserve"> </w:t>
      </w:r>
      <w:r w:rsidR="00C549B7" w:rsidRPr="00C549B7">
        <w:rPr>
          <w:rFonts w:ascii="Times New Roman" w:hAnsi="Times New Roman"/>
          <w:bCs/>
          <w:sz w:val="24"/>
        </w:rPr>
        <w:t xml:space="preserve">Riigi ja kohaliku omavalitsuse </w:t>
      </w:r>
      <w:r w:rsidR="005955E5">
        <w:rPr>
          <w:rFonts w:ascii="Times New Roman" w:hAnsi="Times New Roman"/>
          <w:bCs/>
          <w:sz w:val="24"/>
        </w:rPr>
        <w:t xml:space="preserve">üksuse </w:t>
      </w:r>
      <w:r w:rsidR="00C549B7" w:rsidRPr="00C549B7">
        <w:rPr>
          <w:rFonts w:ascii="Times New Roman" w:hAnsi="Times New Roman"/>
          <w:bCs/>
          <w:sz w:val="24"/>
        </w:rPr>
        <w:t xml:space="preserve">tegevused on kirjeldatud seaduse mõjude </w:t>
      </w:r>
      <w:commentRangeStart w:id="613"/>
      <w:r w:rsidR="00C549B7" w:rsidRPr="00C549B7">
        <w:rPr>
          <w:rFonts w:ascii="Times New Roman" w:hAnsi="Times New Roman"/>
          <w:bCs/>
          <w:sz w:val="24"/>
        </w:rPr>
        <w:t>peatükis</w:t>
      </w:r>
      <w:commentRangeEnd w:id="613"/>
      <w:r w:rsidR="001A0D7D">
        <w:rPr>
          <w:rStyle w:val="Kommentaariviide"/>
        </w:rPr>
        <w:commentReference w:id="613"/>
      </w:r>
      <w:r w:rsidR="00C549B7" w:rsidRPr="00C549B7">
        <w:rPr>
          <w:rFonts w:ascii="Times New Roman" w:hAnsi="Times New Roman"/>
          <w:bCs/>
          <w:sz w:val="24"/>
        </w:rPr>
        <w:t>.</w:t>
      </w:r>
    </w:p>
    <w:p w14:paraId="42EF286B" w14:textId="77777777" w:rsidR="00322D4F" w:rsidRDefault="00322D4F" w:rsidP="00E96711">
      <w:pPr>
        <w:rPr>
          <w:rFonts w:ascii="Times New Roman" w:hAnsi="Times New Roman"/>
          <w:bCs/>
          <w:sz w:val="24"/>
        </w:rPr>
      </w:pPr>
    </w:p>
    <w:p w14:paraId="12DCAD57" w14:textId="77777777" w:rsidR="001339A9" w:rsidRPr="00076EA4" w:rsidRDefault="001339A9" w:rsidP="00E96711">
      <w:pPr>
        <w:pStyle w:val="Loendilik"/>
        <w:numPr>
          <w:ilvl w:val="0"/>
          <w:numId w:val="5"/>
        </w:numPr>
        <w:rPr>
          <w:rFonts w:ascii="Times New Roman" w:hAnsi="Times New Roman"/>
          <w:b/>
          <w:sz w:val="24"/>
        </w:rPr>
      </w:pPr>
      <w:r w:rsidRPr="00076EA4">
        <w:rPr>
          <w:rFonts w:ascii="Times New Roman" w:hAnsi="Times New Roman"/>
          <w:b/>
          <w:sz w:val="24"/>
        </w:rPr>
        <w:t>Rakendusaktid</w:t>
      </w:r>
    </w:p>
    <w:p w14:paraId="36F2A4D8" w14:textId="77777777" w:rsidR="001B0C66" w:rsidRDefault="001B0C66" w:rsidP="00E96711">
      <w:pPr>
        <w:rPr>
          <w:rFonts w:ascii="Times New Roman" w:hAnsi="Times New Roman"/>
          <w:sz w:val="24"/>
          <w:lang w:eastAsia="et-EE"/>
        </w:rPr>
      </w:pPr>
    </w:p>
    <w:p w14:paraId="15AABBD4" w14:textId="77777777" w:rsidR="00DF4EF9" w:rsidRDefault="00DF4EF9" w:rsidP="00E96711">
      <w:pPr>
        <w:rPr>
          <w:rFonts w:ascii="Times New Roman" w:hAnsi="Times New Roman"/>
          <w:sz w:val="24"/>
          <w:lang w:eastAsia="et-EE"/>
        </w:rPr>
        <w:sectPr w:rsidR="00DF4EF9">
          <w:type w:val="continuous"/>
          <w:pgSz w:w="11906" w:h="16838"/>
          <w:pgMar w:top="1418" w:right="680" w:bottom="1418" w:left="1701" w:header="680" w:footer="680" w:gutter="0"/>
          <w:cols w:space="708"/>
          <w:docGrid w:linePitch="360"/>
        </w:sectPr>
      </w:pPr>
    </w:p>
    <w:p w14:paraId="7A5B5CAD" w14:textId="6E618E49" w:rsidR="001E0F2F" w:rsidRPr="001E0F2F" w:rsidRDefault="003E33D9" w:rsidP="006640AF">
      <w:pPr>
        <w:rPr>
          <w:rFonts w:ascii="Times New Roman" w:hAnsi="Times New Roman"/>
          <w:b/>
          <w:sz w:val="24"/>
        </w:rPr>
        <w:sectPr w:rsidR="001E0F2F" w:rsidRPr="001E0F2F">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Seletuskirjale on lisatud</w:t>
      </w:r>
      <w:r w:rsidR="001E0F2F">
        <w:rPr>
          <w:rFonts w:ascii="Times New Roman" w:hAnsi="Times New Roman"/>
          <w:sz w:val="24"/>
          <w:lang w:eastAsia="et-EE"/>
        </w:rPr>
        <w:t xml:space="preserve"> kaks eelnõu kavandit:</w:t>
      </w:r>
    </w:p>
    <w:p w14:paraId="75A90488" w14:textId="5FC06642" w:rsidR="00C5774B" w:rsidRDefault="00BC2148" w:rsidP="00BC2148">
      <w:pPr>
        <w:pStyle w:val="Loendilik"/>
        <w:numPr>
          <w:ilvl w:val="0"/>
          <w:numId w:val="10"/>
        </w:numPr>
        <w:rPr>
          <w:rFonts w:ascii="Times New Roman" w:hAnsi="Times New Roman"/>
          <w:bCs/>
          <w:sz w:val="24"/>
        </w:rPr>
      </w:pPr>
      <w:r w:rsidRPr="00BC2148">
        <w:rPr>
          <w:rFonts w:ascii="Times New Roman" w:hAnsi="Times New Roman"/>
          <w:bCs/>
          <w:sz w:val="24"/>
        </w:rPr>
        <w:t>Vabariigi Valitsuse 11. aprilli 2013. a määruse nr 60 „Politsei- ja Piirivalveameti ja Kaitsepolitseiameti vaheline uurimisalluvus“ muutmine</w:t>
      </w:r>
      <w:r>
        <w:rPr>
          <w:rFonts w:ascii="Times New Roman" w:hAnsi="Times New Roman"/>
          <w:bCs/>
          <w:sz w:val="24"/>
        </w:rPr>
        <w:t>;</w:t>
      </w:r>
    </w:p>
    <w:p w14:paraId="6338BDFB" w14:textId="59D08873" w:rsidR="00BC2148" w:rsidRDefault="009C7C26" w:rsidP="004E24C0">
      <w:pPr>
        <w:pStyle w:val="Loendilik"/>
        <w:numPr>
          <w:ilvl w:val="0"/>
          <w:numId w:val="10"/>
        </w:numPr>
        <w:rPr>
          <w:rFonts w:ascii="Times New Roman" w:hAnsi="Times New Roman"/>
          <w:bCs/>
          <w:sz w:val="24"/>
        </w:rPr>
      </w:pPr>
      <w:ins w:id="614" w:author="Aili Sandre" w:date="2024-09-18T13:51:00Z">
        <w:r>
          <w:rPr>
            <w:rFonts w:ascii="Times New Roman" w:hAnsi="Times New Roman"/>
            <w:bCs/>
            <w:sz w:val="24"/>
          </w:rPr>
          <w:t>s</w:t>
        </w:r>
      </w:ins>
      <w:del w:id="615" w:author="Aili Sandre" w:date="2024-09-18T13:51:00Z">
        <w:r w:rsidR="004E24C0" w:rsidRPr="004E24C0" w:rsidDel="009C7C26">
          <w:rPr>
            <w:rFonts w:ascii="Times New Roman" w:hAnsi="Times New Roman"/>
            <w:bCs/>
            <w:sz w:val="24"/>
          </w:rPr>
          <w:delText>S</w:delText>
        </w:r>
      </w:del>
      <w:r w:rsidR="004E24C0" w:rsidRPr="004E24C0">
        <w:rPr>
          <w:rFonts w:ascii="Times New Roman" w:hAnsi="Times New Roman"/>
          <w:bCs/>
          <w:sz w:val="24"/>
        </w:rPr>
        <w:t>otsiaalministri 21. jaanuari 2011. a määruse nr 4 „Kollektiivlepingute andmekogu põhimäärus“ muutmine</w:t>
      </w:r>
      <w:r w:rsidR="004E24C0">
        <w:rPr>
          <w:rFonts w:ascii="Times New Roman" w:hAnsi="Times New Roman"/>
          <w:bCs/>
          <w:sz w:val="24"/>
        </w:rPr>
        <w:t>.</w:t>
      </w:r>
    </w:p>
    <w:p w14:paraId="12ECD3D6" w14:textId="77777777" w:rsidR="00537861" w:rsidRDefault="00537861" w:rsidP="00537861">
      <w:pPr>
        <w:rPr>
          <w:rFonts w:ascii="Times New Roman" w:hAnsi="Times New Roman"/>
          <w:bCs/>
          <w:sz w:val="24"/>
        </w:rPr>
      </w:pPr>
    </w:p>
    <w:p w14:paraId="22CCF906" w14:textId="03256612" w:rsidR="00537861" w:rsidRPr="00537861" w:rsidRDefault="00537861" w:rsidP="00537861">
      <w:pPr>
        <w:rPr>
          <w:rFonts w:ascii="Times New Roman" w:hAnsi="Times New Roman"/>
          <w:bCs/>
          <w:sz w:val="24"/>
        </w:rPr>
      </w:pPr>
      <w:r>
        <w:rPr>
          <w:rFonts w:ascii="Times New Roman" w:hAnsi="Times New Roman"/>
          <w:bCs/>
          <w:sz w:val="24"/>
        </w:rPr>
        <w:t xml:space="preserve">Vabariigi Valitsuse </w:t>
      </w:r>
      <w:del w:id="616" w:author="Aili Sandre" w:date="2024-09-18T14:17:00Z">
        <w:r>
          <w:rPr>
            <w:rFonts w:ascii="Times New Roman" w:hAnsi="Times New Roman"/>
            <w:bCs/>
            <w:sz w:val="24"/>
          </w:rPr>
          <w:delText>määruses</w:delText>
        </w:r>
      </w:del>
      <w:ins w:id="617" w:author="Aili Sandre" w:date="2024-09-18T14:17:00Z">
        <w:r>
          <w:rPr>
            <w:rFonts w:ascii="Times New Roman" w:hAnsi="Times New Roman"/>
            <w:bCs/>
            <w:sz w:val="24"/>
          </w:rPr>
          <w:t>määruses</w:t>
        </w:r>
      </w:ins>
      <w:ins w:id="618" w:author="Aili Sandre" w:date="2024-09-18T13:52:00Z">
        <w:r w:rsidR="009C7C26">
          <w:rPr>
            <w:rFonts w:ascii="Times New Roman" w:hAnsi="Times New Roman"/>
            <w:bCs/>
            <w:sz w:val="24"/>
          </w:rPr>
          <w:t>t</w:t>
        </w:r>
      </w:ins>
      <w:r>
        <w:rPr>
          <w:rFonts w:ascii="Times New Roman" w:hAnsi="Times New Roman"/>
          <w:bCs/>
          <w:sz w:val="24"/>
        </w:rPr>
        <w:t xml:space="preserve"> tuleb </w:t>
      </w:r>
      <w:ins w:id="619" w:author="Aili Sandre" w:date="2024-09-18T13:52:00Z">
        <w:r w:rsidR="009C7C26">
          <w:rPr>
            <w:rFonts w:ascii="Times New Roman" w:hAnsi="Times New Roman"/>
            <w:bCs/>
            <w:sz w:val="24"/>
          </w:rPr>
          <w:t>välja jätta</w:t>
        </w:r>
      </w:ins>
      <w:del w:id="620" w:author="Aili Sandre" w:date="2024-09-18T13:52:00Z">
        <w:r w:rsidR="00AE535C" w:rsidDel="009C7C26">
          <w:rPr>
            <w:rFonts w:ascii="Times New Roman" w:hAnsi="Times New Roman"/>
            <w:bCs/>
            <w:sz w:val="24"/>
          </w:rPr>
          <w:delText>eemaldada</w:delText>
        </w:r>
      </w:del>
      <w:r w:rsidR="00AE535C">
        <w:rPr>
          <w:rFonts w:ascii="Times New Roman" w:hAnsi="Times New Roman"/>
          <w:bCs/>
          <w:sz w:val="24"/>
        </w:rPr>
        <w:t xml:space="preserve"> viide Riikliku Lepitaja Kantseleile, mis riikliku lepitaja ülesannete üleandmisega õiguskantslerile kaob. Sotsiaalministri määrus</w:t>
      </w:r>
      <w:r w:rsidR="00D739DF">
        <w:rPr>
          <w:rFonts w:ascii="Times New Roman" w:hAnsi="Times New Roman"/>
          <w:bCs/>
          <w:sz w:val="24"/>
        </w:rPr>
        <w:t>es asendatakse viide riiklikule lepitajale viitega õiguskantslerile</w:t>
      </w:r>
      <w:r w:rsidR="009A206F">
        <w:rPr>
          <w:rFonts w:ascii="Times New Roman" w:hAnsi="Times New Roman"/>
          <w:bCs/>
          <w:sz w:val="24"/>
        </w:rPr>
        <w:t xml:space="preserve">, kuivõrd </w:t>
      </w:r>
      <w:r w:rsidR="009609B0">
        <w:rPr>
          <w:rFonts w:ascii="Times New Roman" w:hAnsi="Times New Roman"/>
          <w:bCs/>
          <w:sz w:val="24"/>
        </w:rPr>
        <w:t xml:space="preserve">kollektiivlepingu andmekogusse infot kandes tuleb </w:t>
      </w:r>
      <w:r w:rsidR="001207FC">
        <w:rPr>
          <w:rFonts w:ascii="Times New Roman" w:hAnsi="Times New Roman"/>
          <w:bCs/>
          <w:sz w:val="24"/>
        </w:rPr>
        <w:t>kanda</w:t>
      </w:r>
      <w:r w:rsidR="009609B0">
        <w:rPr>
          <w:rFonts w:ascii="Times New Roman" w:hAnsi="Times New Roman"/>
          <w:bCs/>
          <w:sz w:val="24"/>
        </w:rPr>
        <w:t xml:space="preserve"> info selle kohta, kas kollektiivlepingu sõlmimisel </w:t>
      </w:r>
      <w:r w:rsidR="001207FC">
        <w:rPr>
          <w:rFonts w:ascii="Times New Roman" w:hAnsi="Times New Roman"/>
          <w:bCs/>
          <w:sz w:val="24"/>
        </w:rPr>
        <w:t>kasutati riikliku lepitaja abi.</w:t>
      </w:r>
    </w:p>
    <w:p w14:paraId="2491261A" w14:textId="6400E742" w:rsidR="5725183F" w:rsidRDefault="5725183F" w:rsidP="5725183F">
      <w:pPr>
        <w:rPr>
          <w:rFonts w:ascii="Times New Roman" w:hAnsi="Times New Roman"/>
          <w:sz w:val="24"/>
        </w:rPr>
      </w:pPr>
    </w:p>
    <w:p w14:paraId="1D4CE585" w14:textId="63202081" w:rsidR="37F8769A" w:rsidRDefault="37F8769A" w:rsidP="5725183F">
      <w:pPr>
        <w:rPr>
          <w:rFonts w:ascii="Times New Roman" w:hAnsi="Times New Roman"/>
          <w:sz w:val="24"/>
        </w:rPr>
      </w:pPr>
      <w:del w:id="621" w:author="Aili Sandre" w:date="2024-09-18T13:52:00Z">
        <w:r w:rsidRPr="5725183F" w:rsidDel="009C7C26">
          <w:rPr>
            <w:rFonts w:ascii="Times New Roman" w:hAnsi="Times New Roman"/>
            <w:sz w:val="24"/>
          </w:rPr>
          <w:delText xml:space="preserve">Tulenevalt </w:delText>
        </w:r>
      </w:del>
      <w:del w:id="622" w:author="Aili Sandre" w:date="2024-09-18T14:17:00Z">
        <w:r w:rsidRPr="5725183F">
          <w:rPr>
            <w:rFonts w:ascii="Times New Roman" w:hAnsi="Times New Roman"/>
            <w:sz w:val="24"/>
          </w:rPr>
          <w:delText>haldusmenetluse</w:delText>
        </w:r>
      </w:del>
      <w:del w:id="623" w:author="Aili Sandre" w:date="2024-09-18T13:52:00Z">
        <w:r w:rsidRPr="5725183F" w:rsidDel="009C7C26">
          <w:rPr>
            <w:rFonts w:ascii="Times New Roman" w:hAnsi="Times New Roman"/>
            <w:sz w:val="24"/>
          </w:rPr>
          <w:delText>h</w:delText>
        </w:r>
      </w:del>
      <w:ins w:id="624" w:author="Aili Sandre" w:date="2024-09-18T13:52:00Z">
        <w:r w:rsidR="009C7C26">
          <w:rPr>
            <w:rFonts w:ascii="Times New Roman" w:hAnsi="Times New Roman"/>
            <w:sz w:val="24"/>
          </w:rPr>
          <w:t>H</w:t>
        </w:r>
      </w:ins>
      <w:ins w:id="625" w:author="Aili Sandre" w:date="2024-09-18T14:17:00Z">
        <w:r w:rsidRPr="5725183F">
          <w:rPr>
            <w:rFonts w:ascii="Times New Roman" w:hAnsi="Times New Roman"/>
            <w:sz w:val="24"/>
          </w:rPr>
          <w:t>aldusmenetluse</w:t>
        </w:r>
      </w:ins>
      <w:r w:rsidRPr="5725183F">
        <w:rPr>
          <w:rFonts w:ascii="Times New Roman" w:hAnsi="Times New Roman"/>
          <w:sz w:val="24"/>
        </w:rPr>
        <w:t xml:space="preserve"> seaduse § 93 lõike</w:t>
      </w:r>
      <w:del w:id="626" w:author="Aili Sandre" w:date="2024-09-18T13:52:00Z">
        <w:r w:rsidRPr="5725183F" w:rsidDel="009C7C26">
          <w:rPr>
            <w:rFonts w:ascii="Times New Roman" w:hAnsi="Times New Roman"/>
            <w:sz w:val="24"/>
          </w:rPr>
          <w:delText>st</w:delText>
        </w:r>
      </w:del>
      <w:r w:rsidRPr="5725183F">
        <w:rPr>
          <w:rFonts w:ascii="Times New Roman" w:hAnsi="Times New Roman"/>
          <w:sz w:val="24"/>
        </w:rPr>
        <w:t xml:space="preserve"> 1 </w:t>
      </w:r>
      <w:ins w:id="627" w:author="Aili Sandre" w:date="2024-09-18T13:52:00Z">
        <w:r w:rsidR="009C7C26">
          <w:rPr>
            <w:rFonts w:ascii="Times New Roman" w:hAnsi="Times New Roman"/>
            <w:sz w:val="24"/>
          </w:rPr>
          <w:t xml:space="preserve">kohaselt </w:t>
        </w:r>
      </w:ins>
      <w:r w:rsidRPr="5725183F">
        <w:rPr>
          <w:rFonts w:ascii="Times New Roman" w:hAnsi="Times New Roman"/>
          <w:sz w:val="24"/>
        </w:rPr>
        <w:t xml:space="preserve">muutub </w:t>
      </w:r>
      <w:r w:rsidR="3B0E00E2" w:rsidRPr="5725183F">
        <w:rPr>
          <w:rFonts w:ascii="Times New Roman" w:hAnsi="Times New Roman"/>
          <w:sz w:val="24"/>
        </w:rPr>
        <w:t>KTTLS § 8 lõike 2 kehtetuks tunnistamisega</w:t>
      </w:r>
      <w:r w:rsidRPr="5725183F">
        <w:rPr>
          <w:rFonts w:ascii="Times New Roman" w:hAnsi="Times New Roman"/>
          <w:sz w:val="24"/>
        </w:rPr>
        <w:t xml:space="preserve"> kehtetuks </w:t>
      </w:r>
      <w:r w:rsidR="1DAA63B1" w:rsidRPr="5725183F">
        <w:rPr>
          <w:rFonts w:ascii="Times New Roman" w:hAnsi="Times New Roman"/>
          <w:sz w:val="24"/>
        </w:rPr>
        <w:t>ka Vabariigi Valitsuse 30. novembri 1993. a määrus nr 372 „„Riikliku lepitaja põhimääruse“ kinnitamine“</w:t>
      </w:r>
      <w:ins w:id="628" w:author="Katariina Kärsten" w:date="2024-09-17T11:53:00Z">
        <w:r w:rsidR="00A07386">
          <w:rPr>
            <w:rFonts w:ascii="Times New Roman" w:hAnsi="Times New Roman"/>
            <w:sz w:val="24"/>
          </w:rPr>
          <w:t xml:space="preserve"> (</w:t>
        </w:r>
        <w:r w:rsidR="00A07386" w:rsidRPr="00A07386">
          <w:rPr>
            <w:rFonts w:ascii="Times New Roman" w:hAnsi="Times New Roman"/>
            <w:sz w:val="24"/>
          </w:rPr>
          <w:t>https://www.riigiteataja.ee/akt/</w:t>
        </w:r>
        <w:commentRangeStart w:id="629"/>
        <w:r w:rsidR="00A07386" w:rsidRPr="00A07386">
          <w:rPr>
            <w:rFonts w:ascii="Times New Roman" w:hAnsi="Times New Roman"/>
            <w:sz w:val="24"/>
          </w:rPr>
          <w:t>10507202326</w:t>
        </w:r>
      </w:ins>
      <w:commentRangeEnd w:id="629"/>
      <w:ins w:id="630" w:author="Katariina Kärsten" w:date="2024-09-17T11:54:00Z">
        <w:r w:rsidR="00A1319A">
          <w:rPr>
            <w:rStyle w:val="Kommentaariviide"/>
          </w:rPr>
          <w:commentReference w:id="629"/>
        </w:r>
      </w:ins>
      <w:ins w:id="631" w:author="Katariina Kärsten" w:date="2024-09-17T11:53:00Z">
        <w:r w:rsidR="00A07386" w:rsidRPr="00A07386">
          <w:rPr>
            <w:rFonts w:ascii="Times New Roman" w:hAnsi="Times New Roman"/>
            <w:sz w:val="24"/>
          </w:rPr>
          <w:t>3</w:t>
        </w:r>
        <w:r w:rsidR="00A07386">
          <w:rPr>
            <w:rFonts w:ascii="Times New Roman" w:hAnsi="Times New Roman"/>
            <w:sz w:val="24"/>
          </w:rPr>
          <w:t>)</w:t>
        </w:r>
      </w:ins>
      <w:r w:rsidR="1DAA63B1" w:rsidRPr="5725183F">
        <w:rPr>
          <w:rFonts w:ascii="Times New Roman" w:hAnsi="Times New Roman"/>
          <w:sz w:val="24"/>
        </w:rPr>
        <w:t>.</w:t>
      </w:r>
    </w:p>
    <w:p w14:paraId="37E4FEA8" w14:textId="77777777" w:rsidR="00BC2148" w:rsidRDefault="00BC2148" w:rsidP="00BC2148">
      <w:pPr>
        <w:rPr>
          <w:rFonts w:ascii="Times New Roman" w:hAnsi="Times New Roman"/>
          <w:b/>
          <w:sz w:val="24"/>
        </w:rPr>
      </w:pPr>
    </w:p>
    <w:p w14:paraId="701FCF03" w14:textId="77777777" w:rsidR="001B0C66" w:rsidRPr="00C5774B" w:rsidRDefault="001339A9" w:rsidP="00E96711">
      <w:pPr>
        <w:pStyle w:val="Loendilik"/>
        <w:numPr>
          <w:ilvl w:val="0"/>
          <w:numId w:val="5"/>
        </w:numPr>
        <w:rPr>
          <w:rFonts w:ascii="Times New Roman" w:hAnsi="Times New Roman"/>
          <w:b/>
          <w:sz w:val="24"/>
        </w:rPr>
      </w:pPr>
      <w:r w:rsidRPr="00C5774B">
        <w:rPr>
          <w:rFonts w:ascii="Times New Roman" w:hAnsi="Times New Roman"/>
          <w:b/>
          <w:sz w:val="24"/>
        </w:rPr>
        <w:t>Seaduse jõustumine</w:t>
      </w:r>
    </w:p>
    <w:p w14:paraId="62B9E9EC" w14:textId="77777777" w:rsidR="001D6AFC" w:rsidRDefault="001D6AFC" w:rsidP="00E96711">
      <w:pPr>
        <w:rPr>
          <w:rFonts w:ascii="Times New Roman" w:hAnsi="Times New Roman"/>
          <w:sz w:val="24"/>
          <w:lang w:eastAsia="et-EE"/>
        </w:rPr>
        <w:sectPr w:rsidR="001D6AFC">
          <w:type w:val="continuous"/>
          <w:pgSz w:w="11906" w:h="16838"/>
          <w:pgMar w:top="1418" w:right="680" w:bottom="1418" w:left="1701" w:header="680" w:footer="680" w:gutter="0"/>
          <w:cols w:space="708"/>
          <w:docGrid w:linePitch="360"/>
        </w:sectPr>
      </w:pPr>
    </w:p>
    <w:p w14:paraId="6072C6FE" w14:textId="77777777" w:rsidR="00F63397" w:rsidRDefault="00F63397" w:rsidP="00E96711">
      <w:pPr>
        <w:rPr>
          <w:rFonts w:ascii="Times New Roman" w:hAnsi="Times New Roman"/>
          <w:sz w:val="24"/>
          <w:lang w:eastAsia="et-EE"/>
        </w:rPr>
      </w:pPr>
    </w:p>
    <w:p w14:paraId="6531FCC8" w14:textId="3D7EF445" w:rsidR="00356E1B" w:rsidRDefault="00F63397" w:rsidP="00E96711">
      <w:pPr>
        <w:rPr>
          <w:rFonts w:ascii="Times New Roman" w:hAnsi="Times New Roman"/>
          <w:sz w:val="24"/>
          <w:lang w:eastAsia="et-EE"/>
        </w:rPr>
      </w:pPr>
      <w:r>
        <w:rPr>
          <w:rFonts w:ascii="Times New Roman" w:hAnsi="Times New Roman"/>
          <w:sz w:val="24"/>
          <w:lang w:eastAsia="et-EE"/>
        </w:rPr>
        <w:t xml:space="preserve">Seaduse § 1 punkt 4 </w:t>
      </w:r>
      <w:r w:rsidRPr="00F63397">
        <w:rPr>
          <w:rFonts w:ascii="Times New Roman" w:hAnsi="Times New Roman"/>
          <w:sz w:val="24"/>
          <w:lang w:eastAsia="et-EE"/>
        </w:rPr>
        <w:t xml:space="preserve">jõustub üldises korras ehk kümnendal päeval pärast Riigi Teatajas avaldamist. </w:t>
      </w:r>
      <w:r>
        <w:rPr>
          <w:rFonts w:ascii="Times New Roman" w:hAnsi="Times New Roman"/>
          <w:sz w:val="24"/>
          <w:lang w:eastAsia="et-EE"/>
        </w:rPr>
        <w:t xml:space="preserve">Ülejäänud </w:t>
      </w:r>
      <w:del w:id="632" w:author="Aili Sandre" w:date="2024-09-18T14:17:00Z">
        <w:r>
          <w:rPr>
            <w:rFonts w:ascii="Times New Roman" w:hAnsi="Times New Roman"/>
            <w:sz w:val="24"/>
            <w:lang w:eastAsia="et-EE"/>
          </w:rPr>
          <w:delText>seadus</w:delText>
        </w:r>
        <w:r w:rsidR="00356E1B">
          <w:rPr>
            <w:rFonts w:ascii="Times New Roman" w:hAnsi="Times New Roman"/>
            <w:sz w:val="24"/>
            <w:lang w:eastAsia="et-EE"/>
          </w:rPr>
          <w:delText xml:space="preserve"> jõustub</w:delText>
        </w:r>
      </w:del>
      <w:ins w:id="633" w:author="Aili Sandre" w:date="2024-09-18T13:53:00Z">
        <w:r w:rsidR="00C72275">
          <w:rPr>
            <w:rFonts w:ascii="Times New Roman" w:hAnsi="Times New Roman"/>
            <w:sz w:val="24"/>
            <w:lang w:eastAsia="et-EE"/>
          </w:rPr>
          <w:t>muudatused</w:t>
        </w:r>
      </w:ins>
      <w:del w:id="634" w:author="Aili Sandre" w:date="2024-09-18T13:53:00Z">
        <w:r w:rsidDel="00C72275">
          <w:rPr>
            <w:rFonts w:ascii="Times New Roman" w:hAnsi="Times New Roman"/>
            <w:sz w:val="24"/>
            <w:lang w:eastAsia="et-EE"/>
          </w:rPr>
          <w:delText>seadus</w:delText>
        </w:r>
      </w:del>
      <w:ins w:id="635" w:author="Aili Sandre" w:date="2024-09-18T14:17:00Z">
        <w:r w:rsidR="00356E1B">
          <w:rPr>
            <w:rFonts w:ascii="Times New Roman" w:hAnsi="Times New Roman"/>
            <w:sz w:val="24"/>
            <w:lang w:eastAsia="et-EE"/>
          </w:rPr>
          <w:t xml:space="preserve"> jõustu</w:t>
        </w:r>
      </w:ins>
      <w:ins w:id="636" w:author="Aili Sandre" w:date="2024-09-18T13:53:00Z">
        <w:r w:rsidR="00C72275">
          <w:rPr>
            <w:rFonts w:ascii="Times New Roman" w:hAnsi="Times New Roman"/>
            <w:sz w:val="24"/>
            <w:lang w:eastAsia="et-EE"/>
          </w:rPr>
          <w:t>vad</w:t>
        </w:r>
      </w:ins>
      <w:del w:id="637" w:author="Aili Sandre" w:date="2024-09-18T13:53:00Z">
        <w:r w:rsidR="00356E1B" w:rsidDel="00C72275">
          <w:rPr>
            <w:rFonts w:ascii="Times New Roman" w:hAnsi="Times New Roman"/>
            <w:sz w:val="24"/>
            <w:lang w:eastAsia="et-EE"/>
          </w:rPr>
          <w:delText>b</w:delText>
        </w:r>
      </w:del>
      <w:r w:rsidR="00356E1B">
        <w:rPr>
          <w:rFonts w:ascii="Times New Roman" w:hAnsi="Times New Roman"/>
          <w:sz w:val="24"/>
          <w:lang w:eastAsia="et-EE"/>
        </w:rPr>
        <w:t xml:space="preserve"> </w:t>
      </w:r>
      <w:r w:rsidR="003B2295">
        <w:rPr>
          <w:rFonts w:ascii="Times New Roman" w:hAnsi="Times New Roman"/>
          <w:sz w:val="24"/>
          <w:lang w:eastAsia="et-EE"/>
        </w:rPr>
        <w:t>2025. aasta 1. aprillil.</w:t>
      </w:r>
      <w:r w:rsidR="00974D25">
        <w:rPr>
          <w:rFonts w:ascii="Times New Roman" w:hAnsi="Times New Roman"/>
          <w:sz w:val="24"/>
          <w:lang w:eastAsia="et-EE"/>
        </w:rPr>
        <w:t xml:space="preserve"> </w:t>
      </w:r>
      <w:r w:rsidR="00385BB2">
        <w:rPr>
          <w:rFonts w:ascii="Times New Roman" w:hAnsi="Times New Roman"/>
          <w:sz w:val="24"/>
          <w:lang w:eastAsia="et-EE"/>
        </w:rPr>
        <w:t xml:space="preserve">Jõustumistähtaeg võimaldab </w:t>
      </w:r>
      <w:r w:rsidR="006D3430">
        <w:rPr>
          <w:rFonts w:ascii="Times New Roman" w:hAnsi="Times New Roman"/>
          <w:sz w:val="24"/>
          <w:lang w:eastAsia="et-EE"/>
        </w:rPr>
        <w:t xml:space="preserve">jätta piisavalt aega </w:t>
      </w:r>
      <w:r w:rsidR="00D137F0">
        <w:rPr>
          <w:rFonts w:ascii="Times New Roman" w:hAnsi="Times New Roman"/>
          <w:sz w:val="24"/>
          <w:lang w:eastAsia="et-EE"/>
        </w:rPr>
        <w:t>ümberkorralduste</w:t>
      </w:r>
      <w:r w:rsidR="00292682">
        <w:rPr>
          <w:rFonts w:ascii="Times New Roman" w:hAnsi="Times New Roman"/>
          <w:sz w:val="24"/>
          <w:lang w:eastAsia="et-EE"/>
        </w:rPr>
        <w:t xml:space="preserve"> ettevalmistamiseks ja elluviimiseks</w:t>
      </w:r>
      <w:r w:rsidR="00D137F0">
        <w:rPr>
          <w:rFonts w:ascii="Times New Roman" w:hAnsi="Times New Roman"/>
          <w:sz w:val="24"/>
          <w:lang w:eastAsia="et-EE"/>
        </w:rPr>
        <w:t xml:space="preserve">, </w:t>
      </w:r>
      <w:r w:rsidR="00292682">
        <w:rPr>
          <w:rFonts w:ascii="Times New Roman" w:hAnsi="Times New Roman"/>
          <w:sz w:val="24"/>
          <w:lang w:eastAsia="et-EE"/>
        </w:rPr>
        <w:t>et anda</w:t>
      </w:r>
      <w:r w:rsidR="00D137F0">
        <w:rPr>
          <w:rFonts w:ascii="Times New Roman" w:hAnsi="Times New Roman"/>
          <w:sz w:val="24"/>
          <w:lang w:eastAsia="et-EE"/>
        </w:rPr>
        <w:t xml:space="preserve"> riikliku lepitaja </w:t>
      </w:r>
      <w:r w:rsidR="00292682">
        <w:rPr>
          <w:rFonts w:ascii="Times New Roman" w:hAnsi="Times New Roman"/>
          <w:sz w:val="24"/>
          <w:lang w:eastAsia="et-EE"/>
        </w:rPr>
        <w:t>ülesanded üle</w:t>
      </w:r>
      <w:r w:rsidR="00D137F0">
        <w:rPr>
          <w:rFonts w:ascii="Times New Roman" w:hAnsi="Times New Roman"/>
          <w:sz w:val="24"/>
          <w:lang w:eastAsia="et-EE"/>
        </w:rPr>
        <w:t xml:space="preserve"> õiguskantslerile.</w:t>
      </w:r>
    </w:p>
    <w:p w14:paraId="450C28AE" w14:textId="77777777" w:rsidR="001B0C66" w:rsidRPr="001B0C66" w:rsidRDefault="001B0C66" w:rsidP="00E96711">
      <w:pPr>
        <w:rPr>
          <w:rFonts w:ascii="Times New Roman" w:hAnsi="Times New Roman"/>
          <w:sz w:val="24"/>
          <w:lang w:eastAsia="et-EE"/>
        </w:rPr>
      </w:pPr>
    </w:p>
    <w:p w14:paraId="7E816E3A" w14:textId="77777777" w:rsidR="0097276E" w:rsidRPr="00C62BFB" w:rsidRDefault="005A0CB3" w:rsidP="00E96711">
      <w:pPr>
        <w:pStyle w:val="Loendilik"/>
        <w:numPr>
          <w:ilvl w:val="0"/>
          <w:numId w:val="5"/>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466EB12A" w14:textId="77777777" w:rsidR="001B0C66" w:rsidRPr="001B0C66" w:rsidRDefault="001B0C66" w:rsidP="00E96711">
      <w:pPr>
        <w:rPr>
          <w:rFonts w:ascii="Times New Roman" w:hAnsi="Times New Roman"/>
          <w:b/>
          <w:sz w:val="24"/>
        </w:rPr>
      </w:pPr>
    </w:p>
    <w:p w14:paraId="1F8F691C" w14:textId="77777777" w:rsidR="00DF4EF9" w:rsidRDefault="00DF4EF9" w:rsidP="00E96711">
      <w:pPr>
        <w:rPr>
          <w:rFonts w:ascii="Times New Roman" w:hAnsi="Times New Roman"/>
          <w:sz w:val="24"/>
          <w:lang w:eastAsia="et-EE"/>
        </w:rPr>
        <w:sectPr w:rsidR="00DF4EF9">
          <w:type w:val="continuous"/>
          <w:pgSz w:w="11906" w:h="16838"/>
          <w:pgMar w:top="1418" w:right="680" w:bottom="1418" w:left="1701" w:header="680" w:footer="680" w:gutter="0"/>
          <w:cols w:space="708"/>
          <w:docGrid w:linePitch="360"/>
        </w:sectPr>
      </w:pPr>
    </w:p>
    <w:p w14:paraId="7156F49F" w14:textId="44A3929E" w:rsidR="00F05D39" w:rsidRDefault="0079531C" w:rsidP="5725183F">
      <w:pPr>
        <w:keepNext/>
        <w:widowControl w:val="0"/>
        <w:pBdr>
          <w:bottom w:val="single" w:sz="12" w:space="1" w:color="auto"/>
        </w:pBdr>
        <w:tabs>
          <w:tab w:val="left" w:pos="720"/>
        </w:tabs>
        <w:autoSpaceDE w:val="0"/>
        <w:autoSpaceDN w:val="0"/>
        <w:adjustRightInd w:val="0"/>
        <w:outlineLvl w:val="0"/>
        <w:rPr>
          <w:rFonts w:ascii="Times New Roman" w:hAnsi="Times New Roman"/>
          <w:sz w:val="24"/>
          <w:lang w:eastAsia="et-EE"/>
        </w:rPr>
      </w:pPr>
      <w:r w:rsidRPr="0079531C">
        <w:rPr>
          <w:rFonts w:ascii="Times New Roman" w:hAnsi="Times New Roman"/>
          <w:sz w:val="24"/>
          <w:lang w:eastAsia="et-EE"/>
        </w:rPr>
        <w:t>Eelnõu esitat</w:t>
      </w:r>
      <w:r>
        <w:rPr>
          <w:rFonts w:ascii="Times New Roman" w:hAnsi="Times New Roman"/>
          <w:sz w:val="24"/>
          <w:lang w:eastAsia="et-EE"/>
        </w:rPr>
        <w:t>akse</w:t>
      </w:r>
      <w:r w:rsidRPr="0079531C">
        <w:rPr>
          <w:rFonts w:ascii="Times New Roman" w:hAnsi="Times New Roman"/>
          <w:sz w:val="24"/>
          <w:lang w:eastAsia="et-EE"/>
        </w:rPr>
        <w:t xml:space="preserve"> kooskõlastamiseks eelnõude infosüsteemi EIS</w:t>
      </w:r>
      <w:r>
        <w:rPr>
          <w:rFonts w:ascii="Times New Roman" w:hAnsi="Times New Roman"/>
          <w:sz w:val="24"/>
          <w:lang w:eastAsia="et-EE"/>
        </w:rPr>
        <w:t xml:space="preserve"> kaudu</w:t>
      </w:r>
      <w:r w:rsidR="00B95AA6">
        <w:rPr>
          <w:rFonts w:ascii="Times New Roman" w:hAnsi="Times New Roman"/>
          <w:sz w:val="24"/>
          <w:lang w:eastAsia="et-EE"/>
        </w:rPr>
        <w:t xml:space="preserve"> Justiitsministeeriumile, Rahandusministeeriumile, Siseministeeriumile ja Sotsiaalministeeriumile</w:t>
      </w:r>
      <w:r>
        <w:rPr>
          <w:rFonts w:ascii="Times New Roman" w:hAnsi="Times New Roman"/>
          <w:sz w:val="24"/>
          <w:lang w:eastAsia="et-EE"/>
        </w:rPr>
        <w:t xml:space="preserve"> ning arvamuse avaldamiseks</w:t>
      </w:r>
      <w:r w:rsidR="005231BC">
        <w:rPr>
          <w:rFonts w:ascii="Times New Roman" w:hAnsi="Times New Roman"/>
          <w:sz w:val="24"/>
          <w:lang w:eastAsia="et-EE"/>
        </w:rPr>
        <w:t xml:space="preserve"> õiguskantslerile, riiklikule lepitajale,</w:t>
      </w:r>
      <w:r>
        <w:rPr>
          <w:rFonts w:ascii="Times New Roman" w:hAnsi="Times New Roman"/>
          <w:sz w:val="24"/>
          <w:lang w:eastAsia="et-EE"/>
        </w:rPr>
        <w:t xml:space="preserve"> </w:t>
      </w:r>
      <w:r w:rsidR="00955C0B">
        <w:rPr>
          <w:rFonts w:ascii="Times New Roman" w:hAnsi="Times New Roman"/>
          <w:sz w:val="24"/>
          <w:lang w:eastAsia="et-EE"/>
        </w:rPr>
        <w:t xml:space="preserve">Tööinspektsioonile, </w:t>
      </w:r>
      <w:r w:rsidR="00807E08" w:rsidRPr="00807E08">
        <w:rPr>
          <w:rFonts w:ascii="Times New Roman" w:hAnsi="Times New Roman"/>
          <w:sz w:val="24"/>
          <w:lang w:eastAsia="et-EE"/>
        </w:rPr>
        <w:t>Eesti Ametiühingute Keskliidule</w:t>
      </w:r>
      <w:r w:rsidR="00A6776D">
        <w:rPr>
          <w:rFonts w:ascii="Times New Roman" w:hAnsi="Times New Roman"/>
          <w:sz w:val="24"/>
          <w:lang w:eastAsia="et-EE"/>
        </w:rPr>
        <w:t xml:space="preserve"> ja</w:t>
      </w:r>
      <w:r w:rsidR="00807E08">
        <w:rPr>
          <w:rFonts w:ascii="Times New Roman" w:hAnsi="Times New Roman"/>
          <w:sz w:val="24"/>
          <w:lang w:eastAsia="et-EE"/>
        </w:rPr>
        <w:t xml:space="preserve"> Eesti Tööandjate Keskliidule</w:t>
      </w:r>
      <w:r w:rsidR="0013003C">
        <w:rPr>
          <w:rFonts w:ascii="Times New Roman" w:hAnsi="Times New Roman"/>
          <w:sz w:val="24"/>
          <w:lang w:eastAsia="et-EE"/>
        </w:rPr>
        <w:t>.</w:t>
      </w:r>
    </w:p>
    <w:p w14:paraId="4D357710" w14:textId="77777777" w:rsidR="0079531C" w:rsidRDefault="0079531C" w:rsidP="00E96711">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lang w:eastAsia="et-EE"/>
        </w:rPr>
      </w:pPr>
    </w:p>
    <w:p w14:paraId="13E7C9F4" w14:textId="77777777" w:rsidR="0079531C" w:rsidRPr="00076EA4" w:rsidRDefault="0079531C" w:rsidP="00E96711">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062E5DC3" w:rsidR="006E76B7" w:rsidRPr="00076EA4" w:rsidRDefault="006E76B7" w:rsidP="00E96711">
      <w:pPr>
        <w:rPr>
          <w:rFonts w:ascii="Times New Roman" w:hAnsi="Times New Roman"/>
          <w:sz w:val="24"/>
        </w:rPr>
      </w:pPr>
      <w:r w:rsidRPr="00076EA4">
        <w:rPr>
          <w:rFonts w:ascii="Times New Roman" w:hAnsi="Times New Roman"/>
          <w:sz w:val="24"/>
        </w:rPr>
        <w:t>Algatab Vabariigi Valitsus „…“ „…………</w:t>
      </w:r>
      <w:r w:rsidR="00F05D39" w:rsidRPr="00076EA4">
        <w:rPr>
          <w:rFonts w:ascii="Times New Roman" w:hAnsi="Times New Roman"/>
          <w:sz w:val="24"/>
        </w:rPr>
        <w:t>………“ 20</w:t>
      </w:r>
      <w:r w:rsidR="00807E08">
        <w:rPr>
          <w:rFonts w:ascii="Times New Roman" w:hAnsi="Times New Roman"/>
          <w:sz w:val="24"/>
        </w:rPr>
        <w:t>24</w:t>
      </w:r>
      <w:r w:rsidRPr="00076EA4">
        <w:rPr>
          <w:rFonts w:ascii="Times New Roman" w:hAnsi="Times New Roman"/>
          <w:sz w:val="24"/>
        </w:rPr>
        <w:t>. a.</w:t>
      </w:r>
    </w:p>
    <w:p w14:paraId="27938FD5" w14:textId="77777777" w:rsidR="006E76B7" w:rsidRPr="0097276E" w:rsidRDefault="006E76B7" w:rsidP="00E96711">
      <w:pPr>
        <w:rPr>
          <w:rFonts w:ascii="Times New Roman" w:hAnsi="Times New Roman"/>
          <w:sz w:val="24"/>
          <w:lang w:eastAsia="et-EE"/>
        </w:rPr>
      </w:pPr>
    </w:p>
    <w:sectPr w:rsidR="006E76B7"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9" w:author="Aili Sandre" w:date="2024-09-18T13:03:00Z" w:initials="AS">
    <w:p w14:paraId="16EA887F" w14:textId="15439254" w:rsidR="002718E7" w:rsidRDefault="002718E7" w:rsidP="002718E7">
      <w:pPr>
        <w:pStyle w:val="Kommentaaritekst"/>
        <w:jc w:val="left"/>
      </w:pPr>
      <w:r>
        <w:rPr>
          <w:rStyle w:val="Kommentaariviide"/>
        </w:rPr>
        <w:annotationRef/>
      </w:r>
      <w:r>
        <w:t>Tsitaat on jutumärkides ja sõna-sõnalt kirja pandud tekst.</w:t>
      </w:r>
    </w:p>
  </w:comment>
  <w:comment w:id="252" w:author="Aili Sandre" w:date="2024-09-18T13:05:00Z" w:initials="AS">
    <w:p w14:paraId="35557468" w14:textId="77777777" w:rsidR="002718E7" w:rsidRDefault="002718E7" w:rsidP="002718E7">
      <w:pPr>
        <w:pStyle w:val="Kommentaaritekst"/>
        <w:jc w:val="left"/>
      </w:pPr>
      <w:r>
        <w:rPr>
          <w:rStyle w:val="Kommentaariviide"/>
        </w:rPr>
        <w:annotationRef/>
      </w:r>
      <w:r>
        <w:t>Siin on nagu näiteks tähenduses, seega mõlemat sõna ei ole vaja.</w:t>
      </w:r>
    </w:p>
  </w:comment>
  <w:comment w:id="357" w:author="Aili Sandre" w:date="2024-09-18T13:23:00Z" w:initials="AS">
    <w:p w14:paraId="4ABA214F" w14:textId="77777777" w:rsidR="00812BBB" w:rsidRDefault="00812BBB" w:rsidP="00812BBB">
      <w:pPr>
        <w:pStyle w:val="Kommentaaritekst"/>
        <w:jc w:val="left"/>
      </w:pPr>
      <w:r>
        <w:rPr>
          <w:rStyle w:val="Kommentaariviide"/>
        </w:rPr>
        <w:annotationRef/>
      </w:r>
      <w:r>
        <w:t>Tüvevokaali ebaühtlane kasutus kogu tekstis.</w:t>
      </w:r>
    </w:p>
  </w:comment>
  <w:comment w:id="497" w:author="Aili Sandre" w:date="2024-09-18T13:34:00Z" w:initials="AS">
    <w:p w14:paraId="4ECCF0F5" w14:textId="77777777" w:rsidR="005D2424" w:rsidRDefault="005D2424" w:rsidP="005D2424">
      <w:pPr>
        <w:pStyle w:val="Kommentaaritekst"/>
        <w:jc w:val="left"/>
      </w:pPr>
      <w:r>
        <w:rPr>
          <w:rStyle w:val="Kommentaariviide"/>
        </w:rPr>
        <w:annotationRef/>
      </w:r>
      <w:r>
        <w:t>Pealkiri on "Seaduse mõjud"</w:t>
      </w:r>
    </w:p>
  </w:comment>
  <w:comment w:id="613" w:author="Karen Alamets" w:date="2024-09-17T14:13:00Z" w:initials="KA">
    <w:p w14:paraId="748CE5A2" w14:textId="77777777" w:rsidR="001A0D7D" w:rsidRDefault="001A0D7D" w:rsidP="001A0D7D">
      <w:pPr>
        <w:pStyle w:val="Kommentaaritekst"/>
        <w:jc w:val="left"/>
      </w:pPr>
      <w:r>
        <w:rPr>
          <w:rStyle w:val="Kommentaariviide"/>
        </w:rPr>
        <w:annotationRef/>
      </w:r>
      <w:r>
        <w:t>Palun lisage riigieelarve kuludena riikliku lepitaja koondamisest tulenevad hüvitised (lk 7) ning muud kulud, mis on seotud kantselei sulgemisega.</w:t>
      </w:r>
    </w:p>
    <w:p w14:paraId="5C526758" w14:textId="77777777" w:rsidR="001A0D7D" w:rsidRDefault="001A0D7D" w:rsidP="001A0D7D">
      <w:pPr>
        <w:pStyle w:val="Kommentaaritekst"/>
        <w:jc w:val="left"/>
      </w:pPr>
    </w:p>
    <w:p w14:paraId="1ED0CFD8" w14:textId="77777777" w:rsidR="001A0D7D" w:rsidRDefault="001A0D7D" w:rsidP="001A0D7D">
      <w:pPr>
        <w:pStyle w:val="Kommentaaritekst"/>
        <w:jc w:val="left"/>
      </w:pPr>
      <w:r>
        <w:t xml:space="preserve">Palun täpsustage, kui suur osa riikliku lepitaja kantselei eelarvest eraldatakse õiguskantsleri büroole ning milline on struktuurimuutusest tulenev riigieelarve kokkuhoid. </w:t>
      </w:r>
    </w:p>
  </w:comment>
  <w:comment w:id="629" w:author="Katariina Kärsten" w:date="2024-09-17T11:54:00Z" w:initials="KK">
    <w:p w14:paraId="1B91879A" w14:textId="7E52E83F" w:rsidR="00A1319A" w:rsidRDefault="00A1319A" w:rsidP="00A1319A">
      <w:pPr>
        <w:pStyle w:val="Kommentaaritekst"/>
        <w:jc w:val="left"/>
      </w:pPr>
      <w:r>
        <w:rPr>
          <w:rStyle w:val="Kommentaariviide"/>
        </w:rPr>
        <w:annotationRef/>
      </w:r>
      <w:r>
        <w:t xml:space="preserve">HÕNTE § 48 lg 3 p 3 järgi tuleb kehtetuks muutuva määruse juurde lisada Riigi Teataja link.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EA887F" w15:done="0"/>
  <w15:commentEx w15:paraId="35557468" w15:done="0"/>
  <w15:commentEx w15:paraId="4ABA214F" w15:done="0"/>
  <w15:commentEx w15:paraId="4ECCF0F5" w15:done="0"/>
  <w15:commentEx w15:paraId="1ED0CFD8" w15:done="0"/>
  <w15:commentEx w15:paraId="1B9187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54E37" w16cex:dateUtc="2024-09-18T10:03:00Z"/>
  <w16cex:commentExtensible w16cex:durableId="2A954EA4" w16cex:dateUtc="2024-09-18T10:05:00Z"/>
  <w16cex:commentExtensible w16cex:durableId="2A9552E7" w16cex:dateUtc="2024-09-18T10:23:00Z"/>
  <w16cex:commentExtensible w16cex:durableId="2A95554D" w16cex:dateUtc="2024-09-18T10:34:00Z"/>
  <w16cex:commentExtensible w16cex:durableId="2A940CF7" w16cex:dateUtc="2024-09-17T11:13:00Z"/>
  <w16cex:commentExtensible w16cex:durableId="2A93EC6B" w16cex:dateUtc="2024-09-17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EA887F" w16cid:durableId="2A954E37"/>
  <w16cid:commentId w16cid:paraId="35557468" w16cid:durableId="2A954EA4"/>
  <w16cid:commentId w16cid:paraId="4ABA214F" w16cid:durableId="2A9552E7"/>
  <w16cid:commentId w16cid:paraId="4ECCF0F5" w16cid:durableId="2A95554D"/>
  <w16cid:commentId w16cid:paraId="1ED0CFD8" w16cid:durableId="2A940CF7"/>
  <w16cid:commentId w16cid:paraId="1B91879A" w16cid:durableId="2A93EC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1F4DC" w14:textId="77777777" w:rsidR="00774013" w:rsidRDefault="00774013">
      <w:r>
        <w:separator/>
      </w:r>
    </w:p>
  </w:endnote>
  <w:endnote w:type="continuationSeparator" w:id="0">
    <w:p w14:paraId="397E7BE1" w14:textId="77777777" w:rsidR="00774013" w:rsidRDefault="00774013">
      <w:r>
        <w:continuationSeparator/>
      </w:r>
    </w:p>
  </w:endnote>
  <w:endnote w:type="continuationNotice" w:id="1">
    <w:p w14:paraId="2FA2B493" w14:textId="77777777" w:rsidR="00774013" w:rsidRDefault="00774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9C032" w14:textId="77777777" w:rsidR="00774013" w:rsidRDefault="00774013">
      <w:r>
        <w:separator/>
      </w:r>
    </w:p>
  </w:footnote>
  <w:footnote w:type="continuationSeparator" w:id="0">
    <w:p w14:paraId="191B0D61" w14:textId="77777777" w:rsidR="00774013" w:rsidRDefault="00774013">
      <w:r>
        <w:continuationSeparator/>
      </w:r>
    </w:p>
  </w:footnote>
  <w:footnote w:type="continuationNotice" w:id="1">
    <w:p w14:paraId="61F071F6" w14:textId="77777777" w:rsidR="00774013" w:rsidRDefault="00774013"/>
  </w:footnote>
  <w:footnote w:id="2">
    <w:p w14:paraId="6DE2592B" w14:textId="12255021" w:rsidR="00E57C50" w:rsidRPr="00B80090" w:rsidRDefault="00E57C50" w:rsidP="00E57C50">
      <w:pPr>
        <w:pStyle w:val="Allmrkusetekst"/>
        <w:rPr>
          <w:rFonts w:ascii="Times New Roman" w:hAnsi="Times New Roman"/>
        </w:rPr>
      </w:pPr>
      <w:r w:rsidRPr="00EA3702">
        <w:rPr>
          <w:rStyle w:val="Allmrkuseviide"/>
          <w:rFonts w:ascii="Times New Roman" w:hAnsi="Times New Roman"/>
        </w:rPr>
        <w:footnoteRef/>
      </w:r>
      <w:r w:rsidRPr="00EA3702">
        <w:rPr>
          <w:rFonts w:ascii="Times New Roman" w:hAnsi="Times New Roman"/>
        </w:rPr>
        <w:t xml:space="preserve"> </w:t>
      </w:r>
      <w:r w:rsidRPr="00B80090">
        <w:rPr>
          <w:rFonts w:ascii="Times New Roman" w:hAnsi="Times New Roman"/>
        </w:rPr>
        <w:t>Info Õiguskantsleri Kantselei ametkonna kohta</w:t>
      </w:r>
      <w:r w:rsidR="006468A0" w:rsidRPr="00B80090">
        <w:rPr>
          <w:rFonts w:ascii="Times New Roman" w:hAnsi="Times New Roman"/>
        </w:rPr>
        <w:t xml:space="preserve"> on kättesaadav</w:t>
      </w:r>
      <w:r w:rsidRPr="00B80090">
        <w:rPr>
          <w:rFonts w:ascii="Times New Roman" w:hAnsi="Times New Roman"/>
        </w:rPr>
        <w:t xml:space="preserve">: </w:t>
      </w:r>
      <w:hyperlink r:id="rId1" w:history="1">
        <w:r w:rsidRPr="00B80090">
          <w:rPr>
            <w:rStyle w:val="Hperlink"/>
            <w:rFonts w:ascii="Times New Roman" w:hAnsi="Times New Roman"/>
          </w:rPr>
          <w:t>https://www.oiguskantsler.ee/et/ametkond</w:t>
        </w:r>
      </w:hyperlink>
      <w:r w:rsidRPr="00B80090">
        <w:rPr>
          <w:rFonts w:ascii="Times New Roman" w:hAnsi="Times New Roman"/>
        </w:rPr>
        <w:t>.</w:t>
      </w:r>
      <w:del w:id="137" w:author="Aili Sandre" w:date="2024-09-18T12:31:00Z">
        <w:r w:rsidRPr="00B80090" w:rsidDel="00765E90">
          <w:rPr>
            <w:rFonts w:ascii="Times New Roman" w:hAnsi="Times New Roman"/>
          </w:rPr>
          <w:delText xml:space="preserve"> </w:delText>
        </w:r>
      </w:del>
    </w:p>
  </w:footnote>
  <w:footnote w:id="3">
    <w:p w14:paraId="7FCE1C3C" w14:textId="2BA3B99A" w:rsidR="1D51CF91" w:rsidRPr="00B80090" w:rsidRDefault="1D51CF91" w:rsidP="1D51CF91">
      <w:pPr>
        <w:pStyle w:val="Allmrkusetekst"/>
        <w:rPr>
          <w:rFonts w:ascii="Times New Roman" w:eastAsia="Georgia" w:hAnsi="Times New Roman"/>
          <w:color w:val="B92517"/>
        </w:rPr>
      </w:pPr>
      <w:r w:rsidRPr="00B80090">
        <w:rPr>
          <w:rStyle w:val="Allmrkuseviide"/>
          <w:rFonts w:ascii="Times New Roman" w:hAnsi="Times New Roman"/>
        </w:rPr>
        <w:footnoteRef/>
      </w:r>
      <w:r w:rsidRPr="00B80090">
        <w:rPr>
          <w:rFonts w:ascii="Times New Roman" w:hAnsi="Times New Roman"/>
        </w:rPr>
        <w:t xml:space="preserve"> </w:t>
      </w:r>
      <w:r w:rsidR="002D6EF8">
        <w:rPr>
          <w:rFonts w:ascii="Times New Roman" w:hAnsi="Times New Roman"/>
        </w:rPr>
        <w:t>ILO</w:t>
      </w:r>
      <w:r w:rsidR="008A31EE">
        <w:rPr>
          <w:rFonts w:ascii="Times New Roman" w:hAnsi="Times New Roman"/>
        </w:rPr>
        <w:t xml:space="preserve">. </w:t>
      </w:r>
      <w:r w:rsidRPr="00B80090">
        <w:rPr>
          <w:rFonts w:ascii="Times New Roman" w:hAnsi="Times New Roman"/>
          <w:lang w:val="en-US"/>
        </w:rPr>
        <w:t xml:space="preserve">Voluntary Conciliation and Arbritration Recommendation, 1951 (No. 92), </w:t>
      </w:r>
      <w:del w:id="188" w:author="Aili Sandre" w:date="2024-09-18T12:31:00Z">
        <w:r w:rsidRPr="00B80090" w:rsidDel="00765E90">
          <w:rPr>
            <w:rFonts w:ascii="Times New Roman" w:hAnsi="Times New Roman"/>
            <w:lang w:val="en-US"/>
          </w:rPr>
          <w:delText>Kättesaadav:</w:delText>
        </w:r>
        <w:r w:rsidR="006D280C" w:rsidDel="00765E90">
          <w:rPr>
            <w:rFonts w:ascii="Times New Roman" w:hAnsi="Times New Roman"/>
            <w:lang w:val="en-US"/>
          </w:rPr>
          <w:delText xml:space="preserve"> </w:delText>
        </w:r>
      </w:del>
      <w:hyperlink r:id="rId2" w:history="1">
        <w:r w:rsidR="006D280C" w:rsidRPr="00B047AC">
          <w:rPr>
            <w:rStyle w:val="Hperlink"/>
            <w:rFonts w:ascii="Times New Roman" w:hAnsi="Times New Roman"/>
            <w:lang w:val="en-US"/>
          </w:rPr>
          <w:t>https://normlex.ilo.org/dyn/normlex/en/f?p=NORMLEXPUB:12100:0::NO::P12100_ILO_CODE:R092</w:t>
        </w:r>
      </w:hyperlink>
      <w:r w:rsidR="006D280C">
        <w:rPr>
          <w:rFonts w:ascii="Times New Roman" w:hAnsi="Times New Roman"/>
          <w:lang w:val="en-US"/>
        </w:rPr>
        <w:t>.</w:t>
      </w:r>
      <w:del w:id="189" w:author="Aili Sandre" w:date="2024-09-18T12:31:00Z">
        <w:r w:rsidR="006D280C" w:rsidDel="00765E90">
          <w:rPr>
            <w:rFonts w:ascii="Times New Roman" w:hAnsi="Times New Roman"/>
            <w:lang w:val="en-US"/>
          </w:rPr>
          <w:delText xml:space="preserve"> </w:delText>
        </w:r>
      </w:del>
    </w:p>
  </w:footnote>
  <w:footnote w:id="4">
    <w:p w14:paraId="32FA68BE" w14:textId="1E119E6A" w:rsidR="4576064B" w:rsidRPr="00B80090" w:rsidRDefault="4576064B" w:rsidP="00B80090">
      <w:pPr>
        <w:rPr>
          <w:rFonts w:ascii="Times New Roman" w:hAnsi="Times New Roman"/>
        </w:rPr>
      </w:pPr>
      <w:r w:rsidRPr="00B80090">
        <w:rPr>
          <w:rStyle w:val="Allmrkuseviide"/>
          <w:rFonts w:ascii="Times New Roman" w:hAnsi="Times New Roman"/>
        </w:rPr>
        <w:footnoteRef/>
      </w:r>
      <w:r w:rsidR="00B80090">
        <w:rPr>
          <w:rFonts w:ascii="Times New Roman" w:hAnsi="Times New Roman"/>
        </w:rPr>
        <w:t xml:space="preserve"> </w:t>
      </w:r>
      <w:r w:rsidR="008A31EE">
        <w:rPr>
          <w:rFonts w:ascii="Times New Roman" w:eastAsia="Georgia" w:hAnsi="Times New Roman"/>
          <w:sz w:val="20"/>
          <w:szCs w:val="20"/>
        </w:rPr>
        <w:t>ILO.</w:t>
      </w:r>
      <w:r w:rsidR="60B87907" w:rsidRPr="00B80090">
        <w:rPr>
          <w:rFonts w:ascii="Times New Roman" w:eastAsia="Georgia" w:hAnsi="Times New Roman"/>
          <w:sz w:val="20"/>
          <w:szCs w:val="20"/>
        </w:rPr>
        <w:t xml:space="preserve"> Labour Administration Recommendation, 1978 (No. </w:t>
      </w:r>
      <w:r w:rsidR="592B9E54" w:rsidRPr="00B80090">
        <w:rPr>
          <w:rFonts w:ascii="Times New Roman" w:hAnsi="Times New Roman"/>
          <w:sz w:val="20"/>
          <w:szCs w:val="20"/>
          <w:lang w:val="en-US"/>
        </w:rPr>
        <w:t xml:space="preserve">158), </w:t>
      </w:r>
      <w:del w:id="190" w:author="Aili Sandre" w:date="2024-09-18T12:31:00Z">
        <w:r w:rsidR="592B9E54" w:rsidRPr="00B80090" w:rsidDel="00765E90">
          <w:rPr>
            <w:rFonts w:ascii="Times New Roman" w:hAnsi="Times New Roman"/>
            <w:sz w:val="20"/>
            <w:szCs w:val="20"/>
            <w:lang w:val="en-US"/>
          </w:rPr>
          <w:delText>Kättesaadav</w:delText>
        </w:r>
        <w:r w:rsidR="00D24574" w:rsidDel="00765E90">
          <w:rPr>
            <w:rFonts w:ascii="Times New Roman" w:hAnsi="Times New Roman"/>
            <w:sz w:val="20"/>
            <w:szCs w:val="20"/>
            <w:lang w:val="en-US"/>
          </w:rPr>
          <w:delText xml:space="preserve">: </w:delText>
        </w:r>
      </w:del>
      <w:hyperlink r:id="rId3" w:history="1">
        <w:r w:rsidR="00D24574" w:rsidRPr="00B047AC">
          <w:rPr>
            <w:rStyle w:val="Hperlink"/>
            <w:rFonts w:ascii="Times New Roman" w:hAnsi="Times New Roman"/>
            <w:sz w:val="20"/>
            <w:szCs w:val="20"/>
            <w:lang w:val="en-US"/>
          </w:rPr>
          <w:t>https://normlex.ilo.org/dyn/normlex/en/f?p=NORMLEXPUB:12100:0::NO:12100:P12100_INSTRUMENT_ID:312496:NO</w:t>
        </w:r>
      </w:hyperlink>
      <w:r w:rsidR="00D24574">
        <w:rPr>
          <w:rFonts w:ascii="Times New Roman" w:hAnsi="Times New Roman"/>
          <w:sz w:val="20"/>
          <w:szCs w:val="20"/>
          <w:lang w:val="en-US"/>
        </w:rPr>
        <w:t>.</w:t>
      </w:r>
      <w:del w:id="191" w:author="Aili Sandre" w:date="2024-09-18T12:31:00Z">
        <w:r w:rsidR="00D24574" w:rsidDel="00765E90">
          <w:rPr>
            <w:rFonts w:ascii="Times New Roman" w:hAnsi="Times New Roman"/>
            <w:sz w:val="20"/>
            <w:szCs w:val="20"/>
            <w:lang w:val="en-US"/>
          </w:rPr>
          <w:delText xml:space="preserve"> </w:delText>
        </w:r>
        <w:r w:rsidR="00D24574" w:rsidDel="00765E90">
          <w:delText xml:space="preserve"> </w:delText>
        </w:r>
      </w:del>
    </w:p>
  </w:footnote>
  <w:footnote w:id="5">
    <w:p w14:paraId="3CE953A3" w14:textId="77777777" w:rsidR="00E426C5" w:rsidRPr="00DD4CEE" w:rsidRDefault="00E426C5" w:rsidP="00E426C5">
      <w:pPr>
        <w:pStyle w:val="Allmrkusetekst"/>
        <w:rPr>
          <w:rFonts w:ascii="Times New Roman" w:hAnsi="Times New Roman"/>
        </w:rPr>
      </w:pPr>
      <w:r w:rsidRPr="00B80090">
        <w:rPr>
          <w:rStyle w:val="Allmrkuseviide"/>
          <w:rFonts w:ascii="Times New Roman" w:hAnsi="Times New Roman"/>
        </w:rPr>
        <w:footnoteRef/>
      </w:r>
      <w:r w:rsidRPr="00B80090">
        <w:rPr>
          <w:rFonts w:ascii="Times New Roman" w:hAnsi="Times New Roman"/>
        </w:rPr>
        <w:t xml:space="preserve"> Parandatud</w:t>
      </w:r>
      <w:r w:rsidRPr="00DD4CEE">
        <w:rPr>
          <w:rFonts w:ascii="Times New Roman" w:hAnsi="Times New Roman"/>
        </w:rPr>
        <w:t xml:space="preserve"> ja täiendatud Euroopa sotsiaalharta. – RT II 2000, 15, 93.</w:t>
      </w:r>
    </w:p>
  </w:footnote>
  <w:footnote w:id="6">
    <w:p w14:paraId="12F72180" w14:textId="181BBE97" w:rsidR="00774C9B" w:rsidRPr="00DD4CEE" w:rsidRDefault="00774C9B">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Atko-Madis Tammar, </w:t>
      </w:r>
      <w:r w:rsidRPr="006468A0">
        <w:rPr>
          <w:rFonts w:ascii="Times New Roman" w:hAnsi="Times New Roman"/>
        </w:rPr>
        <w:t>Eesti Vabariigi põhiseaduse kommentaarid</w:t>
      </w:r>
      <w:r w:rsidRPr="00DD4CEE">
        <w:rPr>
          <w:rFonts w:ascii="Times New Roman" w:hAnsi="Times New Roman"/>
        </w:rPr>
        <w:t>, 2022, Eesti Teaduste Akadeemia Riigiõiguse Sihtkapital, § 139, komm. 8</w:t>
      </w:r>
      <w:ins w:id="241" w:author="Aili Sandre" w:date="2024-09-18T13:07:00Z">
        <w:r w:rsidR="002718E7">
          <w:rPr>
            <w:rFonts w:ascii="Times New Roman" w:hAnsi="Times New Roman"/>
          </w:rPr>
          <w:t>,</w:t>
        </w:r>
      </w:ins>
      <w:del w:id="242" w:author="Aili Sandre" w:date="2024-09-18T13:07:00Z">
        <w:r w:rsidRPr="00DD4CEE" w:rsidDel="002718E7">
          <w:rPr>
            <w:rFonts w:ascii="Times New Roman" w:hAnsi="Times New Roman"/>
          </w:rPr>
          <w:delText>.</w:delText>
        </w:r>
        <w:r w:rsidR="006468A0" w:rsidDel="002718E7">
          <w:rPr>
            <w:rFonts w:ascii="Times New Roman" w:hAnsi="Times New Roman"/>
          </w:rPr>
          <w:delText xml:space="preserve"> Kättesaadav:</w:delText>
        </w:r>
      </w:del>
      <w:r w:rsidR="006468A0">
        <w:rPr>
          <w:rFonts w:ascii="Times New Roman" w:hAnsi="Times New Roman"/>
        </w:rPr>
        <w:t xml:space="preserve"> </w:t>
      </w:r>
      <w:hyperlink r:id="rId4" w:history="1">
        <w:r w:rsidR="006468A0" w:rsidRPr="00B047AC">
          <w:rPr>
            <w:rStyle w:val="Hperlink"/>
            <w:rFonts w:ascii="Times New Roman" w:hAnsi="Times New Roman"/>
          </w:rPr>
          <w:t>https://pohiseadus.ee/</w:t>
        </w:r>
      </w:hyperlink>
      <w:r w:rsidR="006468A0">
        <w:rPr>
          <w:rFonts w:ascii="Times New Roman" w:hAnsi="Times New Roman"/>
        </w:rPr>
        <w:t>.</w:t>
      </w:r>
      <w:del w:id="243" w:author="Aili Sandre" w:date="2024-09-18T13:07:00Z">
        <w:r w:rsidR="006468A0" w:rsidDel="002718E7">
          <w:rPr>
            <w:rFonts w:ascii="Times New Roman" w:hAnsi="Times New Roman"/>
          </w:rPr>
          <w:delText xml:space="preserve"> </w:delText>
        </w:r>
      </w:del>
    </w:p>
  </w:footnote>
  <w:footnote w:id="7">
    <w:p w14:paraId="052186A2" w14:textId="466BF8D1" w:rsidR="00774C9B" w:rsidRPr="00DD4CEE" w:rsidRDefault="00774C9B">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Hent Kalmo, Eesti Vabariigi põhiseadus, Kommenteeritud väljaanne, 2020, XII peatükk, komm. 7.</w:t>
      </w:r>
    </w:p>
  </w:footnote>
  <w:footnote w:id="8">
    <w:p w14:paraId="3ABD4DB2" w14:textId="415ED7BB" w:rsidR="008B6FD5" w:rsidRPr="00DD4CEE" w:rsidRDefault="008B6FD5" w:rsidP="008B6FD5">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w:t>
      </w:r>
      <w:r w:rsidRPr="008F2B97">
        <w:rPr>
          <w:rFonts w:ascii="Times New Roman" w:hAnsi="Times New Roman"/>
        </w:rPr>
        <w:t>Õiguskantsleri seadus 1029 SE</w:t>
      </w:r>
      <w:r w:rsidRPr="00DD4CEE">
        <w:rPr>
          <w:rFonts w:ascii="Times New Roman" w:hAnsi="Times New Roman"/>
        </w:rPr>
        <w:t>.</w:t>
      </w:r>
      <w:r>
        <w:rPr>
          <w:rFonts w:ascii="Times New Roman" w:hAnsi="Times New Roman"/>
        </w:rPr>
        <w:t xml:space="preserve"> Seletuskiri. </w:t>
      </w:r>
      <w:del w:id="249" w:author="Aili Sandre" w:date="2024-09-18T13:07:00Z">
        <w:r w:rsidDel="002718E7">
          <w:rPr>
            <w:rFonts w:ascii="Times New Roman" w:hAnsi="Times New Roman"/>
          </w:rPr>
          <w:delText>Kättesaadav:</w:delText>
        </w:r>
      </w:del>
      <w:r>
        <w:rPr>
          <w:rFonts w:ascii="Times New Roman" w:hAnsi="Times New Roman"/>
        </w:rPr>
        <w:t xml:space="preserve"> </w:t>
      </w:r>
      <w:hyperlink r:id="rId5" w:history="1">
        <w:r w:rsidR="008F2B97" w:rsidRPr="00B047AC">
          <w:rPr>
            <w:rStyle w:val="Hperlink"/>
            <w:rFonts w:ascii="Times New Roman" w:hAnsi="Times New Roman"/>
          </w:rPr>
          <w:t>https://www.riigikogu.ee/tegevus/eelnoud/eelnou/6384c7cc-c357-3018-bba5-c91234609131/oiguskantsleri-seadus/</w:t>
        </w:r>
      </w:hyperlink>
      <w:r w:rsidR="008F2B97">
        <w:rPr>
          <w:rFonts w:ascii="Times New Roman" w:hAnsi="Times New Roman"/>
        </w:rPr>
        <w:t>.</w:t>
      </w:r>
      <w:del w:id="250" w:author="Aili Sandre" w:date="2024-09-18T13:07:00Z">
        <w:r w:rsidR="008F2B97" w:rsidDel="002718E7">
          <w:rPr>
            <w:rFonts w:ascii="Times New Roman" w:hAnsi="Times New Roman"/>
          </w:rPr>
          <w:delText xml:space="preserve"> </w:delText>
        </w:r>
      </w:del>
    </w:p>
  </w:footnote>
  <w:footnote w:id="9">
    <w:p w14:paraId="41C7D189" w14:textId="3577681A" w:rsidR="00774C9B" w:rsidRPr="00DD4CEE" w:rsidRDefault="00774C9B">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Vt nt RKPSJKo 19.03.2009, 3-4-1-17-08, p 45.</w:t>
      </w:r>
    </w:p>
  </w:footnote>
  <w:footnote w:id="10">
    <w:p w14:paraId="25FEE789" w14:textId="6FDB0FCB" w:rsidR="00774C9B" w:rsidRPr="00DD4CEE" w:rsidRDefault="00774C9B">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Hent Kalmo, Eesti Vabariigi põhiseadus, Kommenteeritud väljaanne, 2020, XII peatükk, komm. 11.</w:t>
      </w:r>
    </w:p>
  </w:footnote>
  <w:footnote w:id="11">
    <w:p w14:paraId="5D9E8D2E" w14:textId="699BD8A3" w:rsidR="00774C9B" w:rsidRPr="00DD4CEE" w:rsidRDefault="00774C9B">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Kärt Muller, Eesti Vabariigi põhiseadus, Kommenteeritud väljaanne, 2020, § 29, komm. 29.</w:t>
      </w:r>
    </w:p>
  </w:footnote>
  <w:footnote w:id="12">
    <w:p w14:paraId="4CF4EE50" w14:textId="543CBA48" w:rsidR="00FD5500" w:rsidRPr="00DD4CEE" w:rsidRDefault="00FD5500">
      <w:pPr>
        <w:pStyle w:val="Allmrkusetekst"/>
        <w:rPr>
          <w:rFonts w:ascii="Times New Roman" w:hAnsi="Times New Roman"/>
        </w:rPr>
      </w:pPr>
      <w:r w:rsidRPr="00DD4CEE">
        <w:rPr>
          <w:rStyle w:val="Allmrkuseviide"/>
          <w:rFonts w:ascii="Times New Roman" w:hAnsi="Times New Roman"/>
        </w:rPr>
        <w:footnoteRef/>
      </w:r>
      <w:r w:rsidRPr="00DD4CEE">
        <w:rPr>
          <w:rFonts w:ascii="Times New Roman" w:hAnsi="Times New Roman"/>
        </w:rPr>
        <w:t xml:space="preserve"> Eesti Vabariigi põhiseadus</w:t>
      </w:r>
      <w:ins w:id="308" w:author="Aili Sandre" w:date="2024-09-18T13:20:00Z">
        <w:r w:rsidR="009609F8">
          <w:rPr>
            <w:rFonts w:ascii="Times New Roman" w:hAnsi="Times New Roman"/>
          </w:rPr>
          <w:t>.</w:t>
        </w:r>
      </w:ins>
      <w:del w:id="309" w:author="Aili Sandre" w:date="2024-09-18T13:20:00Z">
        <w:r w:rsidR="00C53E80" w:rsidDel="009609F8">
          <w:rPr>
            <w:rFonts w:ascii="Times New Roman" w:hAnsi="Times New Roman"/>
          </w:rPr>
          <w:delText>,</w:delText>
        </w:r>
      </w:del>
      <w:r w:rsidR="00C53E80">
        <w:rPr>
          <w:rFonts w:ascii="Times New Roman" w:hAnsi="Times New Roman"/>
        </w:rPr>
        <w:t xml:space="preserve"> </w:t>
      </w:r>
      <w:r w:rsidR="00A36A79">
        <w:rPr>
          <w:rFonts w:ascii="Times New Roman" w:hAnsi="Times New Roman"/>
        </w:rPr>
        <w:t>K</w:t>
      </w:r>
      <w:r w:rsidRPr="00DD4CEE">
        <w:rPr>
          <w:rFonts w:ascii="Times New Roman" w:hAnsi="Times New Roman"/>
        </w:rPr>
        <w:t>ommenteeritud väljaanne</w:t>
      </w:r>
      <w:r w:rsidR="00A36A79">
        <w:rPr>
          <w:rFonts w:ascii="Times New Roman" w:hAnsi="Times New Roman"/>
        </w:rPr>
        <w:t>,</w:t>
      </w:r>
      <w:r w:rsidRPr="00DD4CEE">
        <w:rPr>
          <w:rFonts w:ascii="Times New Roman" w:hAnsi="Times New Roman"/>
        </w:rPr>
        <w:t xml:space="preserve"> 2020. § 144, </w:t>
      </w:r>
      <w:r w:rsidR="005C4BF5">
        <w:rPr>
          <w:rFonts w:ascii="Times New Roman" w:hAnsi="Times New Roman"/>
        </w:rPr>
        <w:t>komm</w:t>
      </w:r>
      <w:r w:rsidRPr="00DD4CEE">
        <w:rPr>
          <w:rFonts w:ascii="Times New Roman" w:hAnsi="Times New Roman"/>
        </w:rPr>
        <w:t xml:space="preserv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95E4" w14:textId="77777777" w:rsidR="00774013" w:rsidRDefault="0077401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59202B"/>
    <w:multiLevelType w:val="hybridMultilevel"/>
    <w:tmpl w:val="D728D5D6"/>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1B23C3"/>
    <w:multiLevelType w:val="hybridMultilevel"/>
    <w:tmpl w:val="B52262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3AC27F9"/>
    <w:multiLevelType w:val="hybridMultilevel"/>
    <w:tmpl w:val="AB1252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B2446D5"/>
    <w:multiLevelType w:val="hybridMultilevel"/>
    <w:tmpl w:val="560ED1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8357741">
    <w:abstractNumId w:val="5"/>
  </w:num>
  <w:num w:numId="2" w16cid:durableId="1147091942">
    <w:abstractNumId w:val="5"/>
  </w:num>
  <w:num w:numId="3" w16cid:durableId="1740324110">
    <w:abstractNumId w:val="0"/>
  </w:num>
  <w:num w:numId="4" w16cid:durableId="10449906">
    <w:abstractNumId w:val="6"/>
  </w:num>
  <w:num w:numId="5" w16cid:durableId="309868105">
    <w:abstractNumId w:val="8"/>
  </w:num>
  <w:num w:numId="6" w16cid:durableId="1587299573">
    <w:abstractNumId w:val="3"/>
  </w:num>
  <w:num w:numId="7" w16cid:durableId="402068496">
    <w:abstractNumId w:val="1"/>
  </w:num>
  <w:num w:numId="8" w16cid:durableId="91586517">
    <w:abstractNumId w:val="2"/>
  </w:num>
  <w:num w:numId="9" w16cid:durableId="402945380">
    <w:abstractNumId w:val="4"/>
  </w:num>
  <w:num w:numId="10" w16cid:durableId="142117426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Katariina Kärsten">
    <w15:presenceInfo w15:providerId="AD" w15:userId="S-1-5-21-23267018-1296325175-649218145-57977"/>
  </w15:person>
  <w15:person w15:author="Karen Alamets">
    <w15:presenceInfo w15:providerId="AD" w15:userId="S-1-5-21-23267018-1296325175-649218145-117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087"/>
    <w:rsid w:val="00002129"/>
    <w:rsid w:val="00002D9A"/>
    <w:rsid w:val="00003AC8"/>
    <w:rsid w:val="00003E53"/>
    <w:rsid w:val="00004D3E"/>
    <w:rsid w:val="00004E54"/>
    <w:rsid w:val="000058F0"/>
    <w:rsid w:val="00006AF9"/>
    <w:rsid w:val="00007C90"/>
    <w:rsid w:val="00010070"/>
    <w:rsid w:val="00010442"/>
    <w:rsid w:val="00010563"/>
    <w:rsid w:val="000105F5"/>
    <w:rsid w:val="00012DAD"/>
    <w:rsid w:val="00015D95"/>
    <w:rsid w:val="00016268"/>
    <w:rsid w:val="00017439"/>
    <w:rsid w:val="00022AFB"/>
    <w:rsid w:val="00023F31"/>
    <w:rsid w:val="000246BA"/>
    <w:rsid w:val="00033345"/>
    <w:rsid w:val="0003522B"/>
    <w:rsid w:val="00036F1B"/>
    <w:rsid w:val="00040D0E"/>
    <w:rsid w:val="00040F44"/>
    <w:rsid w:val="00040FEB"/>
    <w:rsid w:val="00041613"/>
    <w:rsid w:val="00044E06"/>
    <w:rsid w:val="00047156"/>
    <w:rsid w:val="00047AEB"/>
    <w:rsid w:val="0005012C"/>
    <w:rsid w:val="0005142D"/>
    <w:rsid w:val="00052A17"/>
    <w:rsid w:val="00053BB9"/>
    <w:rsid w:val="00053F25"/>
    <w:rsid w:val="00053F5E"/>
    <w:rsid w:val="00055E58"/>
    <w:rsid w:val="0005662A"/>
    <w:rsid w:val="0006128A"/>
    <w:rsid w:val="00065677"/>
    <w:rsid w:val="00066146"/>
    <w:rsid w:val="00066D11"/>
    <w:rsid w:val="000670E9"/>
    <w:rsid w:val="00067901"/>
    <w:rsid w:val="00076EA4"/>
    <w:rsid w:val="00080C8B"/>
    <w:rsid w:val="000832A8"/>
    <w:rsid w:val="000839F5"/>
    <w:rsid w:val="0008433C"/>
    <w:rsid w:val="00084834"/>
    <w:rsid w:val="00084CCB"/>
    <w:rsid w:val="0008689E"/>
    <w:rsid w:val="000900C7"/>
    <w:rsid w:val="00090449"/>
    <w:rsid w:val="00094921"/>
    <w:rsid w:val="00094D74"/>
    <w:rsid w:val="00096503"/>
    <w:rsid w:val="000A01B5"/>
    <w:rsid w:val="000A12F0"/>
    <w:rsid w:val="000A1A3F"/>
    <w:rsid w:val="000A2491"/>
    <w:rsid w:val="000A2AC5"/>
    <w:rsid w:val="000B03E5"/>
    <w:rsid w:val="000B22DE"/>
    <w:rsid w:val="000B5007"/>
    <w:rsid w:val="000B5DE7"/>
    <w:rsid w:val="000C0C45"/>
    <w:rsid w:val="000C0E87"/>
    <w:rsid w:val="000C37B8"/>
    <w:rsid w:val="000C3AB2"/>
    <w:rsid w:val="000C4885"/>
    <w:rsid w:val="000C76B3"/>
    <w:rsid w:val="000D0C51"/>
    <w:rsid w:val="000D613E"/>
    <w:rsid w:val="000D7D1C"/>
    <w:rsid w:val="000E1AE1"/>
    <w:rsid w:val="000E2044"/>
    <w:rsid w:val="000E3DF2"/>
    <w:rsid w:val="000E6252"/>
    <w:rsid w:val="000E7674"/>
    <w:rsid w:val="000E7758"/>
    <w:rsid w:val="000F3AB3"/>
    <w:rsid w:val="000F4319"/>
    <w:rsid w:val="000F48A1"/>
    <w:rsid w:val="000F6692"/>
    <w:rsid w:val="000F6912"/>
    <w:rsid w:val="000F694E"/>
    <w:rsid w:val="00100FDB"/>
    <w:rsid w:val="001022E1"/>
    <w:rsid w:val="001028F2"/>
    <w:rsid w:val="00106692"/>
    <w:rsid w:val="00107F01"/>
    <w:rsid w:val="001139CA"/>
    <w:rsid w:val="001155BD"/>
    <w:rsid w:val="00115DB3"/>
    <w:rsid w:val="001207FC"/>
    <w:rsid w:val="001209A5"/>
    <w:rsid w:val="00120A2C"/>
    <w:rsid w:val="00122C60"/>
    <w:rsid w:val="00123F78"/>
    <w:rsid w:val="001240DE"/>
    <w:rsid w:val="0013003C"/>
    <w:rsid w:val="001320EC"/>
    <w:rsid w:val="00132D3E"/>
    <w:rsid w:val="001331D8"/>
    <w:rsid w:val="00133886"/>
    <w:rsid w:val="001339A9"/>
    <w:rsid w:val="00137237"/>
    <w:rsid w:val="00140070"/>
    <w:rsid w:val="00142D6B"/>
    <w:rsid w:val="00143515"/>
    <w:rsid w:val="00146B61"/>
    <w:rsid w:val="00147A9B"/>
    <w:rsid w:val="00151AD4"/>
    <w:rsid w:val="0015655F"/>
    <w:rsid w:val="001657A8"/>
    <w:rsid w:val="00167D94"/>
    <w:rsid w:val="00171925"/>
    <w:rsid w:val="00171A08"/>
    <w:rsid w:val="00172B8E"/>
    <w:rsid w:val="00172F81"/>
    <w:rsid w:val="00174C39"/>
    <w:rsid w:val="00176958"/>
    <w:rsid w:val="00177734"/>
    <w:rsid w:val="001807B4"/>
    <w:rsid w:val="00181ECD"/>
    <w:rsid w:val="00182220"/>
    <w:rsid w:val="00186B3B"/>
    <w:rsid w:val="00190BE0"/>
    <w:rsid w:val="00192916"/>
    <w:rsid w:val="00194B81"/>
    <w:rsid w:val="00194F9A"/>
    <w:rsid w:val="00195C85"/>
    <w:rsid w:val="00196C35"/>
    <w:rsid w:val="00197ADD"/>
    <w:rsid w:val="001A0158"/>
    <w:rsid w:val="001A0D7D"/>
    <w:rsid w:val="001A195B"/>
    <w:rsid w:val="001A3683"/>
    <w:rsid w:val="001A4829"/>
    <w:rsid w:val="001A6A8B"/>
    <w:rsid w:val="001A6BF5"/>
    <w:rsid w:val="001B0C66"/>
    <w:rsid w:val="001B1589"/>
    <w:rsid w:val="001B1713"/>
    <w:rsid w:val="001B19A4"/>
    <w:rsid w:val="001B27B5"/>
    <w:rsid w:val="001B2CC8"/>
    <w:rsid w:val="001B398A"/>
    <w:rsid w:val="001B5E00"/>
    <w:rsid w:val="001C0CAC"/>
    <w:rsid w:val="001C2FE9"/>
    <w:rsid w:val="001C4A7A"/>
    <w:rsid w:val="001D0566"/>
    <w:rsid w:val="001D1518"/>
    <w:rsid w:val="001D1BD2"/>
    <w:rsid w:val="001D25B3"/>
    <w:rsid w:val="001D2665"/>
    <w:rsid w:val="001D4DF0"/>
    <w:rsid w:val="001D5223"/>
    <w:rsid w:val="001D5405"/>
    <w:rsid w:val="001D5966"/>
    <w:rsid w:val="001D6AFC"/>
    <w:rsid w:val="001E0F2F"/>
    <w:rsid w:val="001E492E"/>
    <w:rsid w:val="001E5DF4"/>
    <w:rsid w:val="001E62BE"/>
    <w:rsid w:val="001E75D8"/>
    <w:rsid w:val="001F1032"/>
    <w:rsid w:val="001F14C8"/>
    <w:rsid w:val="001F1826"/>
    <w:rsid w:val="001F1D1A"/>
    <w:rsid w:val="001F2C29"/>
    <w:rsid w:val="001F2C79"/>
    <w:rsid w:val="001F7987"/>
    <w:rsid w:val="0020057C"/>
    <w:rsid w:val="00200E5B"/>
    <w:rsid w:val="00202A67"/>
    <w:rsid w:val="00203FD7"/>
    <w:rsid w:val="00206398"/>
    <w:rsid w:val="00206453"/>
    <w:rsid w:val="0020734E"/>
    <w:rsid w:val="002103A0"/>
    <w:rsid w:val="002127CD"/>
    <w:rsid w:val="002153A8"/>
    <w:rsid w:val="0021749D"/>
    <w:rsid w:val="002178A9"/>
    <w:rsid w:val="00221250"/>
    <w:rsid w:val="00221B21"/>
    <w:rsid w:val="002220F7"/>
    <w:rsid w:val="00225083"/>
    <w:rsid w:val="00226DA4"/>
    <w:rsid w:val="0023065F"/>
    <w:rsid w:val="00231C4A"/>
    <w:rsid w:val="00232E51"/>
    <w:rsid w:val="00234C95"/>
    <w:rsid w:val="00235769"/>
    <w:rsid w:val="00237779"/>
    <w:rsid w:val="00237F1D"/>
    <w:rsid w:val="00241406"/>
    <w:rsid w:val="00243725"/>
    <w:rsid w:val="00243C46"/>
    <w:rsid w:val="00243E9B"/>
    <w:rsid w:val="0024688A"/>
    <w:rsid w:val="00247828"/>
    <w:rsid w:val="00247B9B"/>
    <w:rsid w:val="002509CC"/>
    <w:rsid w:val="0025140C"/>
    <w:rsid w:val="0025166E"/>
    <w:rsid w:val="0025247C"/>
    <w:rsid w:val="002527F2"/>
    <w:rsid w:val="00252888"/>
    <w:rsid w:val="0025317E"/>
    <w:rsid w:val="00261B5A"/>
    <w:rsid w:val="00263855"/>
    <w:rsid w:val="00263C89"/>
    <w:rsid w:val="002650F8"/>
    <w:rsid w:val="0026699F"/>
    <w:rsid w:val="0026797F"/>
    <w:rsid w:val="00267996"/>
    <w:rsid w:val="00267BF3"/>
    <w:rsid w:val="002718E7"/>
    <w:rsid w:val="00273BF6"/>
    <w:rsid w:val="002742DB"/>
    <w:rsid w:val="0027446E"/>
    <w:rsid w:val="002756C2"/>
    <w:rsid w:val="00275B2B"/>
    <w:rsid w:val="00276FD6"/>
    <w:rsid w:val="002775A1"/>
    <w:rsid w:val="00290F58"/>
    <w:rsid w:val="00292682"/>
    <w:rsid w:val="002958AA"/>
    <w:rsid w:val="002965B4"/>
    <w:rsid w:val="002A1316"/>
    <w:rsid w:val="002A1A5C"/>
    <w:rsid w:val="002A2AA7"/>
    <w:rsid w:val="002A2E52"/>
    <w:rsid w:val="002A2F9C"/>
    <w:rsid w:val="002A4AB0"/>
    <w:rsid w:val="002A5B37"/>
    <w:rsid w:val="002A68CE"/>
    <w:rsid w:val="002B1C65"/>
    <w:rsid w:val="002B3AA5"/>
    <w:rsid w:val="002B73CB"/>
    <w:rsid w:val="002C0376"/>
    <w:rsid w:val="002C1E29"/>
    <w:rsid w:val="002C44D4"/>
    <w:rsid w:val="002C59EB"/>
    <w:rsid w:val="002C630A"/>
    <w:rsid w:val="002C71AD"/>
    <w:rsid w:val="002D09AE"/>
    <w:rsid w:val="002D11A4"/>
    <w:rsid w:val="002D25F4"/>
    <w:rsid w:val="002D28EB"/>
    <w:rsid w:val="002D4307"/>
    <w:rsid w:val="002D5403"/>
    <w:rsid w:val="002D6EF8"/>
    <w:rsid w:val="002D7380"/>
    <w:rsid w:val="002D73CE"/>
    <w:rsid w:val="002D7CA2"/>
    <w:rsid w:val="002D7FAB"/>
    <w:rsid w:val="002E0085"/>
    <w:rsid w:val="002E069B"/>
    <w:rsid w:val="002E0AFA"/>
    <w:rsid w:val="002E30E1"/>
    <w:rsid w:val="002E464E"/>
    <w:rsid w:val="002F3DCF"/>
    <w:rsid w:val="002F3F6D"/>
    <w:rsid w:val="002F4C15"/>
    <w:rsid w:val="002F73C5"/>
    <w:rsid w:val="003006CC"/>
    <w:rsid w:val="00301EA2"/>
    <w:rsid w:val="003035C8"/>
    <w:rsid w:val="00306E1C"/>
    <w:rsid w:val="0031289E"/>
    <w:rsid w:val="00313976"/>
    <w:rsid w:val="00315045"/>
    <w:rsid w:val="0031662A"/>
    <w:rsid w:val="00316CB4"/>
    <w:rsid w:val="00322D4F"/>
    <w:rsid w:val="00323801"/>
    <w:rsid w:val="0032471B"/>
    <w:rsid w:val="0032659E"/>
    <w:rsid w:val="00326D39"/>
    <w:rsid w:val="003301B4"/>
    <w:rsid w:val="00337C3E"/>
    <w:rsid w:val="0034198F"/>
    <w:rsid w:val="00343ABF"/>
    <w:rsid w:val="00351BBB"/>
    <w:rsid w:val="003554DD"/>
    <w:rsid w:val="00356BB0"/>
    <w:rsid w:val="00356C49"/>
    <w:rsid w:val="00356E1B"/>
    <w:rsid w:val="00357AB1"/>
    <w:rsid w:val="00357B67"/>
    <w:rsid w:val="003608D3"/>
    <w:rsid w:val="00360C14"/>
    <w:rsid w:val="0036255B"/>
    <w:rsid w:val="00364FDA"/>
    <w:rsid w:val="00373B47"/>
    <w:rsid w:val="00376194"/>
    <w:rsid w:val="0037646F"/>
    <w:rsid w:val="003813B0"/>
    <w:rsid w:val="00383561"/>
    <w:rsid w:val="00383F8B"/>
    <w:rsid w:val="00384A45"/>
    <w:rsid w:val="00385BB2"/>
    <w:rsid w:val="003879E3"/>
    <w:rsid w:val="0039039C"/>
    <w:rsid w:val="00390844"/>
    <w:rsid w:val="00392105"/>
    <w:rsid w:val="00393EF2"/>
    <w:rsid w:val="003968F9"/>
    <w:rsid w:val="00397E2A"/>
    <w:rsid w:val="003A08DC"/>
    <w:rsid w:val="003A1C68"/>
    <w:rsid w:val="003A2652"/>
    <w:rsid w:val="003A3E2C"/>
    <w:rsid w:val="003A4429"/>
    <w:rsid w:val="003A5BF0"/>
    <w:rsid w:val="003A6682"/>
    <w:rsid w:val="003B07D0"/>
    <w:rsid w:val="003B0912"/>
    <w:rsid w:val="003B1C72"/>
    <w:rsid w:val="003B2295"/>
    <w:rsid w:val="003B36E0"/>
    <w:rsid w:val="003B3A2E"/>
    <w:rsid w:val="003B5C4A"/>
    <w:rsid w:val="003B778B"/>
    <w:rsid w:val="003C263A"/>
    <w:rsid w:val="003C3DE5"/>
    <w:rsid w:val="003C7341"/>
    <w:rsid w:val="003D5D0F"/>
    <w:rsid w:val="003D6009"/>
    <w:rsid w:val="003D7EA3"/>
    <w:rsid w:val="003E1933"/>
    <w:rsid w:val="003E33D9"/>
    <w:rsid w:val="003E677A"/>
    <w:rsid w:val="003F15DA"/>
    <w:rsid w:val="003F675B"/>
    <w:rsid w:val="004018EE"/>
    <w:rsid w:val="00403A2B"/>
    <w:rsid w:val="00403AE7"/>
    <w:rsid w:val="00403C6B"/>
    <w:rsid w:val="00404783"/>
    <w:rsid w:val="00405ECF"/>
    <w:rsid w:val="004066DB"/>
    <w:rsid w:val="00407D35"/>
    <w:rsid w:val="00412193"/>
    <w:rsid w:val="00413B8A"/>
    <w:rsid w:val="00415041"/>
    <w:rsid w:val="0041590E"/>
    <w:rsid w:val="00416A03"/>
    <w:rsid w:val="00417F21"/>
    <w:rsid w:val="0042066D"/>
    <w:rsid w:val="00421B96"/>
    <w:rsid w:val="00422043"/>
    <w:rsid w:val="00422183"/>
    <w:rsid w:val="00430A50"/>
    <w:rsid w:val="004332EC"/>
    <w:rsid w:val="004355A7"/>
    <w:rsid w:val="004359BA"/>
    <w:rsid w:val="004403B0"/>
    <w:rsid w:val="00441884"/>
    <w:rsid w:val="0044197D"/>
    <w:rsid w:val="0044230B"/>
    <w:rsid w:val="004426D6"/>
    <w:rsid w:val="004462EA"/>
    <w:rsid w:val="004466E6"/>
    <w:rsid w:val="00447A65"/>
    <w:rsid w:val="00447EFF"/>
    <w:rsid w:val="00450223"/>
    <w:rsid w:val="00453BC5"/>
    <w:rsid w:val="00457E9A"/>
    <w:rsid w:val="00461991"/>
    <w:rsid w:val="00461F15"/>
    <w:rsid w:val="00462DBA"/>
    <w:rsid w:val="00464E13"/>
    <w:rsid w:val="00464EE3"/>
    <w:rsid w:val="0046544F"/>
    <w:rsid w:val="00470DC3"/>
    <w:rsid w:val="004713D5"/>
    <w:rsid w:val="00475CAD"/>
    <w:rsid w:val="004767CA"/>
    <w:rsid w:val="00483297"/>
    <w:rsid w:val="004842D2"/>
    <w:rsid w:val="00485982"/>
    <w:rsid w:val="00485C39"/>
    <w:rsid w:val="004923C1"/>
    <w:rsid w:val="00492C25"/>
    <w:rsid w:val="00496C2C"/>
    <w:rsid w:val="00496DCD"/>
    <w:rsid w:val="00497791"/>
    <w:rsid w:val="004A1207"/>
    <w:rsid w:val="004A1835"/>
    <w:rsid w:val="004A61FD"/>
    <w:rsid w:val="004B015C"/>
    <w:rsid w:val="004B01A7"/>
    <w:rsid w:val="004B02BB"/>
    <w:rsid w:val="004B0486"/>
    <w:rsid w:val="004B06A2"/>
    <w:rsid w:val="004B34C8"/>
    <w:rsid w:val="004B5C8C"/>
    <w:rsid w:val="004B7198"/>
    <w:rsid w:val="004C2B41"/>
    <w:rsid w:val="004C3503"/>
    <w:rsid w:val="004C4068"/>
    <w:rsid w:val="004C557C"/>
    <w:rsid w:val="004C59F8"/>
    <w:rsid w:val="004D1406"/>
    <w:rsid w:val="004D2C85"/>
    <w:rsid w:val="004D2D3A"/>
    <w:rsid w:val="004D4614"/>
    <w:rsid w:val="004D63D4"/>
    <w:rsid w:val="004E0B29"/>
    <w:rsid w:val="004E1837"/>
    <w:rsid w:val="004E24C0"/>
    <w:rsid w:val="004E2987"/>
    <w:rsid w:val="004E44F8"/>
    <w:rsid w:val="004E4894"/>
    <w:rsid w:val="004E60C4"/>
    <w:rsid w:val="004F016A"/>
    <w:rsid w:val="004F0326"/>
    <w:rsid w:val="004F0584"/>
    <w:rsid w:val="004F102C"/>
    <w:rsid w:val="004F12CE"/>
    <w:rsid w:val="004F1B72"/>
    <w:rsid w:val="004F3085"/>
    <w:rsid w:val="004F491C"/>
    <w:rsid w:val="004F66A6"/>
    <w:rsid w:val="00501798"/>
    <w:rsid w:val="00503BEE"/>
    <w:rsid w:val="0050665F"/>
    <w:rsid w:val="00506D33"/>
    <w:rsid w:val="00510734"/>
    <w:rsid w:val="005214A4"/>
    <w:rsid w:val="00521D12"/>
    <w:rsid w:val="005231BC"/>
    <w:rsid w:val="005243A8"/>
    <w:rsid w:val="005252F8"/>
    <w:rsid w:val="00525623"/>
    <w:rsid w:val="0052700A"/>
    <w:rsid w:val="0053013F"/>
    <w:rsid w:val="00531F57"/>
    <w:rsid w:val="005350CB"/>
    <w:rsid w:val="00537861"/>
    <w:rsid w:val="00542883"/>
    <w:rsid w:val="005432D7"/>
    <w:rsid w:val="005448B1"/>
    <w:rsid w:val="00545243"/>
    <w:rsid w:val="0055101D"/>
    <w:rsid w:val="00552158"/>
    <w:rsid w:val="00555B78"/>
    <w:rsid w:val="005619F2"/>
    <w:rsid w:val="0056517C"/>
    <w:rsid w:val="00565909"/>
    <w:rsid w:val="005677FF"/>
    <w:rsid w:val="00571F60"/>
    <w:rsid w:val="00572E93"/>
    <w:rsid w:val="00573048"/>
    <w:rsid w:val="00573E81"/>
    <w:rsid w:val="005757F3"/>
    <w:rsid w:val="00575B70"/>
    <w:rsid w:val="00577BE9"/>
    <w:rsid w:val="00581AB0"/>
    <w:rsid w:val="00585866"/>
    <w:rsid w:val="00585C7F"/>
    <w:rsid w:val="00585FE0"/>
    <w:rsid w:val="0058650F"/>
    <w:rsid w:val="005865BB"/>
    <w:rsid w:val="00586D3A"/>
    <w:rsid w:val="00593465"/>
    <w:rsid w:val="005955E5"/>
    <w:rsid w:val="005957C0"/>
    <w:rsid w:val="00596CBE"/>
    <w:rsid w:val="005974CE"/>
    <w:rsid w:val="005A0CB3"/>
    <w:rsid w:val="005B2E65"/>
    <w:rsid w:val="005B2FAD"/>
    <w:rsid w:val="005B462A"/>
    <w:rsid w:val="005B51C4"/>
    <w:rsid w:val="005B52B1"/>
    <w:rsid w:val="005B57FE"/>
    <w:rsid w:val="005B6526"/>
    <w:rsid w:val="005C02A4"/>
    <w:rsid w:val="005C4BF5"/>
    <w:rsid w:val="005D046A"/>
    <w:rsid w:val="005D15F3"/>
    <w:rsid w:val="005D1B53"/>
    <w:rsid w:val="005D2424"/>
    <w:rsid w:val="005D32CC"/>
    <w:rsid w:val="005D4D6B"/>
    <w:rsid w:val="005D55B2"/>
    <w:rsid w:val="005D7E45"/>
    <w:rsid w:val="005E3BF2"/>
    <w:rsid w:val="005E4313"/>
    <w:rsid w:val="005E5DC2"/>
    <w:rsid w:val="005E6C6F"/>
    <w:rsid w:val="005E7551"/>
    <w:rsid w:val="005F07C4"/>
    <w:rsid w:val="005F5404"/>
    <w:rsid w:val="005F5B20"/>
    <w:rsid w:val="005F7267"/>
    <w:rsid w:val="005F745B"/>
    <w:rsid w:val="00601D8F"/>
    <w:rsid w:val="006035AB"/>
    <w:rsid w:val="00604783"/>
    <w:rsid w:val="00606875"/>
    <w:rsid w:val="00606947"/>
    <w:rsid w:val="00607A72"/>
    <w:rsid w:val="006123E8"/>
    <w:rsid w:val="0061240D"/>
    <w:rsid w:val="00613F39"/>
    <w:rsid w:val="00621E9B"/>
    <w:rsid w:val="00622360"/>
    <w:rsid w:val="00622E4E"/>
    <w:rsid w:val="006343CB"/>
    <w:rsid w:val="00634EF5"/>
    <w:rsid w:val="0064054B"/>
    <w:rsid w:val="006433D0"/>
    <w:rsid w:val="006468A0"/>
    <w:rsid w:val="006507B6"/>
    <w:rsid w:val="00650F99"/>
    <w:rsid w:val="00652EDA"/>
    <w:rsid w:val="006567B4"/>
    <w:rsid w:val="006568FA"/>
    <w:rsid w:val="00656E4E"/>
    <w:rsid w:val="00660C98"/>
    <w:rsid w:val="006615F0"/>
    <w:rsid w:val="006637F2"/>
    <w:rsid w:val="006640AF"/>
    <w:rsid w:val="00673186"/>
    <w:rsid w:val="00674399"/>
    <w:rsid w:val="006743B3"/>
    <w:rsid w:val="00676E47"/>
    <w:rsid w:val="00677397"/>
    <w:rsid w:val="00677B4A"/>
    <w:rsid w:val="0068396D"/>
    <w:rsid w:val="00685E16"/>
    <w:rsid w:val="00687EFA"/>
    <w:rsid w:val="006931D8"/>
    <w:rsid w:val="00693490"/>
    <w:rsid w:val="00697576"/>
    <w:rsid w:val="006A1D5A"/>
    <w:rsid w:val="006A3FC1"/>
    <w:rsid w:val="006A5616"/>
    <w:rsid w:val="006A6BD5"/>
    <w:rsid w:val="006A6EB7"/>
    <w:rsid w:val="006A7FA7"/>
    <w:rsid w:val="006B0394"/>
    <w:rsid w:val="006B054D"/>
    <w:rsid w:val="006B0D64"/>
    <w:rsid w:val="006B16C3"/>
    <w:rsid w:val="006B1851"/>
    <w:rsid w:val="006B3238"/>
    <w:rsid w:val="006B34E7"/>
    <w:rsid w:val="006B5621"/>
    <w:rsid w:val="006B5DAE"/>
    <w:rsid w:val="006B690E"/>
    <w:rsid w:val="006B6A8E"/>
    <w:rsid w:val="006C0A23"/>
    <w:rsid w:val="006C2CEA"/>
    <w:rsid w:val="006C5784"/>
    <w:rsid w:val="006C7252"/>
    <w:rsid w:val="006C72E8"/>
    <w:rsid w:val="006C7BE9"/>
    <w:rsid w:val="006D06B4"/>
    <w:rsid w:val="006D0DF7"/>
    <w:rsid w:val="006D2273"/>
    <w:rsid w:val="006D280C"/>
    <w:rsid w:val="006D2DC5"/>
    <w:rsid w:val="006D3430"/>
    <w:rsid w:val="006D4991"/>
    <w:rsid w:val="006D6303"/>
    <w:rsid w:val="006E1C18"/>
    <w:rsid w:val="006E3FB8"/>
    <w:rsid w:val="006E3FD5"/>
    <w:rsid w:val="006E6DAC"/>
    <w:rsid w:val="006E76B7"/>
    <w:rsid w:val="006F05AA"/>
    <w:rsid w:val="006F0619"/>
    <w:rsid w:val="006F3394"/>
    <w:rsid w:val="006F343A"/>
    <w:rsid w:val="006F3A5C"/>
    <w:rsid w:val="006F4CF3"/>
    <w:rsid w:val="006F66CD"/>
    <w:rsid w:val="00701965"/>
    <w:rsid w:val="00705C90"/>
    <w:rsid w:val="007100FF"/>
    <w:rsid w:val="007128EC"/>
    <w:rsid w:val="00712BEE"/>
    <w:rsid w:val="00716D5A"/>
    <w:rsid w:val="00717078"/>
    <w:rsid w:val="00717447"/>
    <w:rsid w:val="0072051A"/>
    <w:rsid w:val="00723037"/>
    <w:rsid w:val="00725611"/>
    <w:rsid w:val="007302F1"/>
    <w:rsid w:val="00730C38"/>
    <w:rsid w:val="00733929"/>
    <w:rsid w:val="0073617C"/>
    <w:rsid w:val="00736D47"/>
    <w:rsid w:val="0073747F"/>
    <w:rsid w:val="00740195"/>
    <w:rsid w:val="00741CD7"/>
    <w:rsid w:val="00741E1F"/>
    <w:rsid w:val="00743016"/>
    <w:rsid w:val="0074368E"/>
    <w:rsid w:val="00745782"/>
    <w:rsid w:val="00746AD7"/>
    <w:rsid w:val="00746FA0"/>
    <w:rsid w:val="00750CF7"/>
    <w:rsid w:val="00754A25"/>
    <w:rsid w:val="00754A2B"/>
    <w:rsid w:val="007565BF"/>
    <w:rsid w:val="007569E6"/>
    <w:rsid w:val="007603BC"/>
    <w:rsid w:val="00761563"/>
    <w:rsid w:val="00762967"/>
    <w:rsid w:val="00765081"/>
    <w:rsid w:val="00765457"/>
    <w:rsid w:val="007655C2"/>
    <w:rsid w:val="00765E90"/>
    <w:rsid w:val="007661EE"/>
    <w:rsid w:val="0076652A"/>
    <w:rsid w:val="007703DE"/>
    <w:rsid w:val="00771229"/>
    <w:rsid w:val="00773F55"/>
    <w:rsid w:val="00774013"/>
    <w:rsid w:val="007749B1"/>
    <w:rsid w:val="00774C9B"/>
    <w:rsid w:val="00774F16"/>
    <w:rsid w:val="00774FBF"/>
    <w:rsid w:val="007755E7"/>
    <w:rsid w:val="00780801"/>
    <w:rsid w:val="00781020"/>
    <w:rsid w:val="00782406"/>
    <w:rsid w:val="007870C7"/>
    <w:rsid w:val="0079013F"/>
    <w:rsid w:val="007946BE"/>
    <w:rsid w:val="0079531C"/>
    <w:rsid w:val="00797D3D"/>
    <w:rsid w:val="007A054E"/>
    <w:rsid w:val="007A0DF4"/>
    <w:rsid w:val="007A1022"/>
    <w:rsid w:val="007A4125"/>
    <w:rsid w:val="007A5ECF"/>
    <w:rsid w:val="007B1C6B"/>
    <w:rsid w:val="007B321D"/>
    <w:rsid w:val="007B3B3F"/>
    <w:rsid w:val="007B491D"/>
    <w:rsid w:val="007B5CEA"/>
    <w:rsid w:val="007B5FB5"/>
    <w:rsid w:val="007C08B4"/>
    <w:rsid w:val="007C0E23"/>
    <w:rsid w:val="007C18E5"/>
    <w:rsid w:val="007C19DC"/>
    <w:rsid w:val="007C1B4B"/>
    <w:rsid w:val="007D10C9"/>
    <w:rsid w:val="007D41D2"/>
    <w:rsid w:val="007D4C6F"/>
    <w:rsid w:val="007D5F21"/>
    <w:rsid w:val="007D696A"/>
    <w:rsid w:val="007D6AA7"/>
    <w:rsid w:val="007D7E05"/>
    <w:rsid w:val="007E1267"/>
    <w:rsid w:val="007E5E70"/>
    <w:rsid w:val="007E6DD3"/>
    <w:rsid w:val="007F460A"/>
    <w:rsid w:val="007F50C8"/>
    <w:rsid w:val="007F64EA"/>
    <w:rsid w:val="007F6A0A"/>
    <w:rsid w:val="007F7CC0"/>
    <w:rsid w:val="008016AF"/>
    <w:rsid w:val="0080196A"/>
    <w:rsid w:val="0080209C"/>
    <w:rsid w:val="00803C45"/>
    <w:rsid w:val="008052A6"/>
    <w:rsid w:val="00807E08"/>
    <w:rsid w:val="0081061D"/>
    <w:rsid w:val="008107C5"/>
    <w:rsid w:val="00810C8E"/>
    <w:rsid w:val="00812BBB"/>
    <w:rsid w:val="00815336"/>
    <w:rsid w:val="00816DB9"/>
    <w:rsid w:val="00817AF8"/>
    <w:rsid w:val="00817EAF"/>
    <w:rsid w:val="00820C7E"/>
    <w:rsid w:val="00821588"/>
    <w:rsid w:val="00825B77"/>
    <w:rsid w:val="008270E1"/>
    <w:rsid w:val="0082715F"/>
    <w:rsid w:val="00830774"/>
    <w:rsid w:val="008309ED"/>
    <w:rsid w:val="008331F0"/>
    <w:rsid w:val="0083535B"/>
    <w:rsid w:val="00835672"/>
    <w:rsid w:val="00835792"/>
    <w:rsid w:val="00842ACD"/>
    <w:rsid w:val="00843D11"/>
    <w:rsid w:val="0084409F"/>
    <w:rsid w:val="00844133"/>
    <w:rsid w:val="00847E79"/>
    <w:rsid w:val="0085392B"/>
    <w:rsid w:val="00854A60"/>
    <w:rsid w:val="0085697A"/>
    <w:rsid w:val="00856F49"/>
    <w:rsid w:val="00856FC1"/>
    <w:rsid w:val="00861D27"/>
    <w:rsid w:val="0086221F"/>
    <w:rsid w:val="008622BE"/>
    <w:rsid w:val="00866EBE"/>
    <w:rsid w:val="008672DA"/>
    <w:rsid w:val="00867394"/>
    <w:rsid w:val="008705E5"/>
    <w:rsid w:val="008709AB"/>
    <w:rsid w:val="00873986"/>
    <w:rsid w:val="008739C4"/>
    <w:rsid w:val="00874FCB"/>
    <w:rsid w:val="00876C97"/>
    <w:rsid w:val="00876F12"/>
    <w:rsid w:val="008800BA"/>
    <w:rsid w:val="00880A64"/>
    <w:rsid w:val="00880ED5"/>
    <w:rsid w:val="00882847"/>
    <w:rsid w:val="0088496D"/>
    <w:rsid w:val="00884A01"/>
    <w:rsid w:val="00885B98"/>
    <w:rsid w:val="00890F98"/>
    <w:rsid w:val="00891578"/>
    <w:rsid w:val="008928F4"/>
    <w:rsid w:val="00892C3D"/>
    <w:rsid w:val="00892D10"/>
    <w:rsid w:val="0089438C"/>
    <w:rsid w:val="008962C1"/>
    <w:rsid w:val="00896436"/>
    <w:rsid w:val="008A1EF5"/>
    <w:rsid w:val="008A31EE"/>
    <w:rsid w:val="008A35C5"/>
    <w:rsid w:val="008A3793"/>
    <w:rsid w:val="008A5718"/>
    <w:rsid w:val="008A6E75"/>
    <w:rsid w:val="008A7A4C"/>
    <w:rsid w:val="008B0119"/>
    <w:rsid w:val="008B0B37"/>
    <w:rsid w:val="008B35F0"/>
    <w:rsid w:val="008B38C7"/>
    <w:rsid w:val="008B6FD5"/>
    <w:rsid w:val="008C0DE7"/>
    <w:rsid w:val="008C1284"/>
    <w:rsid w:val="008C3D9F"/>
    <w:rsid w:val="008C413E"/>
    <w:rsid w:val="008C443A"/>
    <w:rsid w:val="008C5037"/>
    <w:rsid w:val="008C75EA"/>
    <w:rsid w:val="008D04E9"/>
    <w:rsid w:val="008D1C3D"/>
    <w:rsid w:val="008D1D56"/>
    <w:rsid w:val="008D2C46"/>
    <w:rsid w:val="008D49FD"/>
    <w:rsid w:val="008E04CE"/>
    <w:rsid w:val="008E0B6E"/>
    <w:rsid w:val="008E3805"/>
    <w:rsid w:val="008F0B57"/>
    <w:rsid w:val="008F2B97"/>
    <w:rsid w:val="008F2DCD"/>
    <w:rsid w:val="008F2E72"/>
    <w:rsid w:val="008F551A"/>
    <w:rsid w:val="008F586E"/>
    <w:rsid w:val="008F5D29"/>
    <w:rsid w:val="008F6C9D"/>
    <w:rsid w:val="00901744"/>
    <w:rsid w:val="0090317B"/>
    <w:rsid w:val="009077F5"/>
    <w:rsid w:val="009112A7"/>
    <w:rsid w:val="00912C9D"/>
    <w:rsid w:val="0091373D"/>
    <w:rsid w:val="009137FB"/>
    <w:rsid w:val="00913A65"/>
    <w:rsid w:val="0091408C"/>
    <w:rsid w:val="00914D30"/>
    <w:rsid w:val="0091531A"/>
    <w:rsid w:val="0091768C"/>
    <w:rsid w:val="00920E7B"/>
    <w:rsid w:val="00923414"/>
    <w:rsid w:val="00930DD0"/>
    <w:rsid w:val="00931694"/>
    <w:rsid w:val="00931FBD"/>
    <w:rsid w:val="0093491B"/>
    <w:rsid w:val="00935689"/>
    <w:rsid w:val="00937A7A"/>
    <w:rsid w:val="00940866"/>
    <w:rsid w:val="00941673"/>
    <w:rsid w:val="00941700"/>
    <w:rsid w:val="00942B70"/>
    <w:rsid w:val="00945E1F"/>
    <w:rsid w:val="009472F3"/>
    <w:rsid w:val="00947D60"/>
    <w:rsid w:val="0095067C"/>
    <w:rsid w:val="00951D54"/>
    <w:rsid w:val="009539AB"/>
    <w:rsid w:val="00954384"/>
    <w:rsid w:val="00955A66"/>
    <w:rsid w:val="00955C0B"/>
    <w:rsid w:val="00955F28"/>
    <w:rsid w:val="009565B4"/>
    <w:rsid w:val="00956945"/>
    <w:rsid w:val="00956D6C"/>
    <w:rsid w:val="00957068"/>
    <w:rsid w:val="009609B0"/>
    <w:rsid w:val="009609F8"/>
    <w:rsid w:val="00960DF1"/>
    <w:rsid w:val="00962AB9"/>
    <w:rsid w:val="00965F0C"/>
    <w:rsid w:val="0096720C"/>
    <w:rsid w:val="009673D5"/>
    <w:rsid w:val="00971284"/>
    <w:rsid w:val="00971A3D"/>
    <w:rsid w:val="0097276E"/>
    <w:rsid w:val="00974D25"/>
    <w:rsid w:val="00975942"/>
    <w:rsid w:val="00977236"/>
    <w:rsid w:val="00980729"/>
    <w:rsid w:val="00980802"/>
    <w:rsid w:val="00980A46"/>
    <w:rsid w:val="009812BD"/>
    <w:rsid w:val="0098151D"/>
    <w:rsid w:val="00984C06"/>
    <w:rsid w:val="00984ECF"/>
    <w:rsid w:val="00985A8B"/>
    <w:rsid w:val="00986736"/>
    <w:rsid w:val="00987470"/>
    <w:rsid w:val="0098799F"/>
    <w:rsid w:val="0099286C"/>
    <w:rsid w:val="00993AD8"/>
    <w:rsid w:val="00995903"/>
    <w:rsid w:val="00995BFB"/>
    <w:rsid w:val="009A1DA1"/>
    <w:rsid w:val="009A206F"/>
    <w:rsid w:val="009A2392"/>
    <w:rsid w:val="009A3BA3"/>
    <w:rsid w:val="009A572D"/>
    <w:rsid w:val="009A722C"/>
    <w:rsid w:val="009A7CFD"/>
    <w:rsid w:val="009B034A"/>
    <w:rsid w:val="009B3596"/>
    <w:rsid w:val="009B4421"/>
    <w:rsid w:val="009B6293"/>
    <w:rsid w:val="009B6817"/>
    <w:rsid w:val="009C0F15"/>
    <w:rsid w:val="009C3FE4"/>
    <w:rsid w:val="009C7C26"/>
    <w:rsid w:val="009D12CF"/>
    <w:rsid w:val="009D130F"/>
    <w:rsid w:val="009D2780"/>
    <w:rsid w:val="009D40BD"/>
    <w:rsid w:val="009D57CC"/>
    <w:rsid w:val="009D627C"/>
    <w:rsid w:val="009E0A06"/>
    <w:rsid w:val="009E1D30"/>
    <w:rsid w:val="009E29BA"/>
    <w:rsid w:val="009E2DF7"/>
    <w:rsid w:val="009F1327"/>
    <w:rsid w:val="009F1757"/>
    <w:rsid w:val="009F3577"/>
    <w:rsid w:val="009F586C"/>
    <w:rsid w:val="009F595D"/>
    <w:rsid w:val="009F67E2"/>
    <w:rsid w:val="00A036A1"/>
    <w:rsid w:val="00A03AED"/>
    <w:rsid w:val="00A05E0B"/>
    <w:rsid w:val="00A07386"/>
    <w:rsid w:val="00A076A7"/>
    <w:rsid w:val="00A10D2D"/>
    <w:rsid w:val="00A1319A"/>
    <w:rsid w:val="00A13BE7"/>
    <w:rsid w:val="00A13C1C"/>
    <w:rsid w:val="00A13F11"/>
    <w:rsid w:val="00A149DA"/>
    <w:rsid w:val="00A16936"/>
    <w:rsid w:val="00A17AAE"/>
    <w:rsid w:val="00A17DB7"/>
    <w:rsid w:val="00A241C0"/>
    <w:rsid w:val="00A24DDB"/>
    <w:rsid w:val="00A256FE"/>
    <w:rsid w:val="00A2662A"/>
    <w:rsid w:val="00A3122E"/>
    <w:rsid w:val="00A315FF"/>
    <w:rsid w:val="00A32750"/>
    <w:rsid w:val="00A3295B"/>
    <w:rsid w:val="00A32D03"/>
    <w:rsid w:val="00A33558"/>
    <w:rsid w:val="00A33D49"/>
    <w:rsid w:val="00A35596"/>
    <w:rsid w:val="00A36516"/>
    <w:rsid w:val="00A36A79"/>
    <w:rsid w:val="00A36ACD"/>
    <w:rsid w:val="00A372E6"/>
    <w:rsid w:val="00A3784D"/>
    <w:rsid w:val="00A40E8E"/>
    <w:rsid w:val="00A4393A"/>
    <w:rsid w:val="00A43DB8"/>
    <w:rsid w:val="00A44F45"/>
    <w:rsid w:val="00A463EB"/>
    <w:rsid w:val="00A5457F"/>
    <w:rsid w:val="00A55224"/>
    <w:rsid w:val="00A56FE3"/>
    <w:rsid w:val="00A57AB0"/>
    <w:rsid w:val="00A62752"/>
    <w:rsid w:val="00A639D2"/>
    <w:rsid w:val="00A672F6"/>
    <w:rsid w:val="00A6776D"/>
    <w:rsid w:val="00A720AC"/>
    <w:rsid w:val="00A80CAC"/>
    <w:rsid w:val="00A80D39"/>
    <w:rsid w:val="00A8162C"/>
    <w:rsid w:val="00A82089"/>
    <w:rsid w:val="00A84943"/>
    <w:rsid w:val="00A85B3E"/>
    <w:rsid w:val="00A86047"/>
    <w:rsid w:val="00A86F07"/>
    <w:rsid w:val="00A86FE4"/>
    <w:rsid w:val="00A87A11"/>
    <w:rsid w:val="00A93020"/>
    <w:rsid w:val="00A93EF4"/>
    <w:rsid w:val="00A94CCC"/>
    <w:rsid w:val="00A96DBF"/>
    <w:rsid w:val="00AA1F43"/>
    <w:rsid w:val="00AA274F"/>
    <w:rsid w:val="00AA4517"/>
    <w:rsid w:val="00AA6F25"/>
    <w:rsid w:val="00AA6F66"/>
    <w:rsid w:val="00AB0402"/>
    <w:rsid w:val="00AB10E7"/>
    <w:rsid w:val="00AB261B"/>
    <w:rsid w:val="00AB2CFE"/>
    <w:rsid w:val="00AB4E4E"/>
    <w:rsid w:val="00AB59DF"/>
    <w:rsid w:val="00AB647D"/>
    <w:rsid w:val="00AC32CF"/>
    <w:rsid w:val="00AD06D1"/>
    <w:rsid w:val="00AD15F5"/>
    <w:rsid w:val="00AD2213"/>
    <w:rsid w:val="00AD23E5"/>
    <w:rsid w:val="00AD3DF0"/>
    <w:rsid w:val="00AD5AD2"/>
    <w:rsid w:val="00AD6D55"/>
    <w:rsid w:val="00AE07E8"/>
    <w:rsid w:val="00AE2428"/>
    <w:rsid w:val="00AE474A"/>
    <w:rsid w:val="00AE48E3"/>
    <w:rsid w:val="00AE4EEB"/>
    <w:rsid w:val="00AE535C"/>
    <w:rsid w:val="00AE5F4E"/>
    <w:rsid w:val="00AE688C"/>
    <w:rsid w:val="00AE798B"/>
    <w:rsid w:val="00AF0D82"/>
    <w:rsid w:val="00AF2A02"/>
    <w:rsid w:val="00AF4777"/>
    <w:rsid w:val="00AF573F"/>
    <w:rsid w:val="00AF5981"/>
    <w:rsid w:val="00AF5B41"/>
    <w:rsid w:val="00B00408"/>
    <w:rsid w:val="00B1066F"/>
    <w:rsid w:val="00B10DD2"/>
    <w:rsid w:val="00B1187F"/>
    <w:rsid w:val="00B11C41"/>
    <w:rsid w:val="00B12459"/>
    <w:rsid w:val="00B130B8"/>
    <w:rsid w:val="00B2058C"/>
    <w:rsid w:val="00B21485"/>
    <w:rsid w:val="00B21825"/>
    <w:rsid w:val="00B23A60"/>
    <w:rsid w:val="00B24DB3"/>
    <w:rsid w:val="00B277B5"/>
    <w:rsid w:val="00B31B1F"/>
    <w:rsid w:val="00B31C08"/>
    <w:rsid w:val="00B329FE"/>
    <w:rsid w:val="00B34426"/>
    <w:rsid w:val="00B3532A"/>
    <w:rsid w:val="00B35389"/>
    <w:rsid w:val="00B36ACF"/>
    <w:rsid w:val="00B40CB0"/>
    <w:rsid w:val="00B43DC9"/>
    <w:rsid w:val="00B447D0"/>
    <w:rsid w:val="00B44E18"/>
    <w:rsid w:val="00B47727"/>
    <w:rsid w:val="00B478A9"/>
    <w:rsid w:val="00B5045D"/>
    <w:rsid w:val="00B5079C"/>
    <w:rsid w:val="00B51E04"/>
    <w:rsid w:val="00B52A9A"/>
    <w:rsid w:val="00B5334D"/>
    <w:rsid w:val="00B53DDE"/>
    <w:rsid w:val="00B55B91"/>
    <w:rsid w:val="00B55EF1"/>
    <w:rsid w:val="00B602E4"/>
    <w:rsid w:val="00B61DC0"/>
    <w:rsid w:val="00B65633"/>
    <w:rsid w:val="00B66D1B"/>
    <w:rsid w:val="00B717ED"/>
    <w:rsid w:val="00B72E8A"/>
    <w:rsid w:val="00B73167"/>
    <w:rsid w:val="00B731DC"/>
    <w:rsid w:val="00B757D6"/>
    <w:rsid w:val="00B76975"/>
    <w:rsid w:val="00B80090"/>
    <w:rsid w:val="00B80779"/>
    <w:rsid w:val="00B82254"/>
    <w:rsid w:val="00B82C94"/>
    <w:rsid w:val="00B84010"/>
    <w:rsid w:val="00B8421B"/>
    <w:rsid w:val="00B8628A"/>
    <w:rsid w:val="00B870DD"/>
    <w:rsid w:val="00B872A4"/>
    <w:rsid w:val="00B87370"/>
    <w:rsid w:val="00B87395"/>
    <w:rsid w:val="00B9093C"/>
    <w:rsid w:val="00B90FF6"/>
    <w:rsid w:val="00B912B3"/>
    <w:rsid w:val="00B92BF5"/>
    <w:rsid w:val="00B95323"/>
    <w:rsid w:val="00B95399"/>
    <w:rsid w:val="00B95AA6"/>
    <w:rsid w:val="00BA056D"/>
    <w:rsid w:val="00BA25CA"/>
    <w:rsid w:val="00BA2686"/>
    <w:rsid w:val="00BA3973"/>
    <w:rsid w:val="00BA3DE7"/>
    <w:rsid w:val="00BA3EC1"/>
    <w:rsid w:val="00BA5E2B"/>
    <w:rsid w:val="00BB44DE"/>
    <w:rsid w:val="00BB45B7"/>
    <w:rsid w:val="00BB62F3"/>
    <w:rsid w:val="00BB6538"/>
    <w:rsid w:val="00BB79A6"/>
    <w:rsid w:val="00BC1284"/>
    <w:rsid w:val="00BC2148"/>
    <w:rsid w:val="00BC3C76"/>
    <w:rsid w:val="00BC5A37"/>
    <w:rsid w:val="00BC618B"/>
    <w:rsid w:val="00BC6ABF"/>
    <w:rsid w:val="00BD0E27"/>
    <w:rsid w:val="00BD1686"/>
    <w:rsid w:val="00BD19E9"/>
    <w:rsid w:val="00BD34DD"/>
    <w:rsid w:val="00BD3653"/>
    <w:rsid w:val="00BD3E1E"/>
    <w:rsid w:val="00BD4C50"/>
    <w:rsid w:val="00BD5E89"/>
    <w:rsid w:val="00BD611D"/>
    <w:rsid w:val="00BD623D"/>
    <w:rsid w:val="00BE2775"/>
    <w:rsid w:val="00BE2971"/>
    <w:rsid w:val="00BE3321"/>
    <w:rsid w:val="00BE35D4"/>
    <w:rsid w:val="00BE6433"/>
    <w:rsid w:val="00BE77F6"/>
    <w:rsid w:val="00BF1427"/>
    <w:rsid w:val="00BF5155"/>
    <w:rsid w:val="00BF630E"/>
    <w:rsid w:val="00C01A32"/>
    <w:rsid w:val="00C01AF8"/>
    <w:rsid w:val="00C056C8"/>
    <w:rsid w:val="00C0583F"/>
    <w:rsid w:val="00C05AF6"/>
    <w:rsid w:val="00C05D0E"/>
    <w:rsid w:val="00C11CFE"/>
    <w:rsid w:val="00C124B0"/>
    <w:rsid w:val="00C14B21"/>
    <w:rsid w:val="00C15B80"/>
    <w:rsid w:val="00C15DB9"/>
    <w:rsid w:val="00C16D31"/>
    <w:rsid w:val="00C20605"/>
    <w:rsid w:val="00C216E2"/>
    <w:rsid w:val="00C22B61"/>
    <w:rsid w:val="00C22F6E"/>
    <w:rsid w:val="00C23481"/>
    <w:rsid w:val="00C244C0"/>
    <w:rsid w:val="00C26027"/>
    <w:rsid w:val="00C3479C"/>
    <w:rsid w:val="00C347BA"/>
    <w:rsid w:val="00C35704"/>
    <w:rsid w:val="00C37533"/>
    <w:rsid w:val="00C379AD"/>
    <w:rsid w:val="00C41A92"/>
    <w:rsid w:val="00C42019"/>
    <w:rsid w:val="00C428D4"/>
    <w:rsid w:val="00C431D3"/>
    <w:rsid w:val="00C50187"/>
    <w:rsid w:val="00C53E80"/>
    <w:rsid w:val="00C53FF9"/>
    <w:rsid w:val="00C5444D"/>
    <w:rsid w:val="00C549B7"/>
    <w:rsid w:val="00C55351"/>
    <w:rsid w:val="00C57516"/>
    <w:rsid w:val="00C5774B"/>
    <w:rsid w:val="00C57C2B"/>
    <w:rsid w:val="00C62626"/>
    <w:rsid w:val="00C62BFB"/>
    <w:rsid w:val="00C72275"/>
    <w:rsid w:val="00C72B2B"/>
    <w:rsid w:val="00C73706"/>
    <w:rsid w:val="00C7628B"/>
    <w:rsid w:val="00C76F40"/>
    <w:rsid w:val="00C77D8A"/>
    <w:rsid w:val="00C80231"/>
    <w:rsid w:val="00C80A9C"/>
    <w:rsid w:val="00C80F62"/>
    <w:rsid w:val="00C81F59"/>
    <w:rsid w:val="00C837D4"/>
    <w:rsid w:val="00C84703"/>
    <w:rsid w:val="00C8479A"/>
    <w:rsid w:val="00C8499D"/>
    <w:rsid w:val="00C8577D"/>
    <w:rsid w:val="00C86E6E"/>
    <w:rsid w:val="00C913B2"/>
    <w:rsid w:val="00C91886"/>
    <w:rsid w:val="00C92245"/>
    <w:rsid w:val="00C94542"/>
    <w:rsid w:val="00C94EB7"/>
    <w:rsid w:val="00C95D0B"/>
    <w:rsid w:val="00C96C55"/>
    <w:rsid w:val="00C96D7C"/>
    <w:rsid w:val="00CA0C38"/>
    <w:rsid w:val="00CA10A6"/>
    <w:rsid w:val="00CA2A68"/>
    <w:rsid w:val="00CA3EB4"/>
    <w:rsid w:val="00CA3FD8"/>
    <w:rsid w:val="00CA7202"/>
    <w:rsid w:val="00CB0DB8"/>
    <w:rsid w:val="00CB17FB"/>
    <w:rsid w:val="00CB2621"/>
    <w:rsid w:val="00CB426B"/>
    <w:rsid w:val="00CB6388"/>
    <w:rsid w:val="00CB64D8"/>
    <w:rsid w:val="00CB66C0"/>
    <w:rsid w:val="00CB6A81"/>
    <w:rsid w:val="00CB7763"/>
    <w:rsid w:val="00CC0081"/>
    <w:rsid w:val="00CC01D9"/>
    <w:rsid w:val="00CC272A"/>
    <w:rsid w:val="00CC2B15"/>
    <w:rsid w:val="00CC2FB2"/>
    <w:rsid w:val="00CC5C89"/>
    <w:rsid w:val="00CC6CAF"/>
    <w:rsid w:val="00CC726D"/>
    <w:rsid w:val="00CC75F0"/>
    <w:rsid w:val="00CC791B"/>
    <w:rsid w:val="00CD236B"/>
    <w:rsid w:val="00CD53DE"/>
    <w:rsid w:val="00CE0A3E"/>
    <w:rsid w:val="00CE1679"/>
    <w:rsid w:val="00CE3E4A"/>
    <w:rsid w:val="00CF1658"/>
    <w:rsid w:val="00CF7A8F"/>
    <w:rsid w:val="00D01F87"/>
    <w:rsid w:val="00D03469"/>
    <w:rsid w:val="00D041A1"/>
    <w:rsid w:val="00D04860"/>
    <w:rsid w:val="00D053F7"/>
    <w:rsid w:val="00D069EB"/>
    <w:rsid w:val="00D1077A"/>
    <w:rsid w:val="00D10BDC"/>
    <w:rsid w:val="00D12B79"/>
    <w:rsid w:val="00D131AC"/>
    <w:rsid w:val="00D137F0"/>
    <w:rsid w:val="00D139F1"/>
    <w:rsid w:val="00D14B39"/>
    <w:rsid w:val="00D17C2D"/>
    <w:rsid w:val="00D2065B"/>
    <w:rsid w:val="00D22389"/>
    <w:rsid w:val="00D24574"/>
    <w:rsid w:val="00D24700"/>
    <w:rsid w:val="00D24B47"/>
    <w:rsid w:val="00D24C03"/>
    <w:rsid w:val="00D25E66"/>
    <w:rsid w:val="00D3198F"/>
    <w:rsid w:val="00D35DC5"/>
    <w:rsid w:val="00D37F53"/>
    <w:rsid w:val="00D407DC"/>
    <w:rsid w:val="00D40902"/>
    <w:rsid w:val="00D464E5"/>
    <w:rsid w:val="00D4684F"/>
    <w:rsid w:val="00D46BF2"/>
    <w:rsid w:val="00D47571"/>
    <w:rsid w:val="00D52192"/>
    <w:rsid w:val="00D537F6"/>
    <w:rsid w:val="00D553D8"/>
    <w:rsid w:val="00D55E28"/>
    <w:rsid w:val="00D5658D"/>
    <w:rsid w:val="00D61A17"/>
    <w:rsid w:val="00D62171"/>
    <w:rsid w:val="00D62748"/>
    <w:rsid w:val="00D65A65"/>
    <w:rsid w:val="00D667D6"/>
    <w:rsid w:val="00D66ECF"/>
    <w:rsid w:val="00D710AF"/>
    <w:rsid w:val="00D71B45"/>
    <w:rsid w:val="00D71C12"/>
    <w:rsid w:val="00D739DF"/>
    <w:rsid w:val="00D73A65"/>
    <w:rsid w:val="00D73FB9"/>
    <w:rsid w:val="00D74A91"/>
    <w:rsid w:val="00D75563"/>
    <w:rsid w:val="00D760D6"/>
    <w:rsid w:val="00D76FDB"/>
    <w:rsid w:val="00D76FFE"/>
    <w:rsid w:val="00D812D9"/>
    <w:rsid w:val="00D81991"/>
    <w:rsid w:val="00D83C40"/>
    <w:rsid w:val="00D86C28"/>
    <w:rsid w:val="00D93ADC"/>
    <w:rsid w:val="00D956F4"/>
    <w:rsid w:val="00D96A9C"/>
    <w:rsid w:val="00DA060B"/>
    <w:rsid w:val="00DA24FC"/>
    <w:rsid w:val="00DA2AAD"/>
    <w:rsid w:val="00DA7031"/>
    <w:rsid w:val="00DA7733"/>
    <w:rsid w:val="00DA7E64"/>
    <w:rsid w:val="00DB0A67"/>
    <w:rsid w:val="00DB5793"/>
    <w:rsid w:val="00DB5D3D"/>
    <w:rsid w:val="00DB789F"/>
    <w:rsid w:val="00DC4104"/>
    <w:rsid w:val="00DC4B56"/>
    <w:rsid w:val="00DC518C"/>
    <w:rsid w:val="00DC520E"/>
    <w:rsid w:val="00DC697D"/>
    <w:rsid w:val="00DD2C37"/>
    <w:rsid w:val="00DD4478"/>
    <w:rsid w:val="00DD4CEE"/>
    <w:rsid w:val="00DE04F1"/>
    <w:rsid w:val="00DE277A"/>
    <w:rsid w:val="00DE3605"/>
    <w:rsid w:val="00DE3A13"/>
    <w:rsid w:val="00DE51D2"/>
    <w:rsid w:val="00DE691F"/>
    <w:rsid w:val="00DE73D2"/>
    <w:rsid w:val="00DE7C2B"/>
    <w:rsid w:val="00DE7EA4"/>
    <w:rsid w:val="00DF082F"/>
    <w:rsid w:val="00DF33F6"/>
    <w:rsid w:val="00DF3955"/>
    <w:rsid w:val="00DF4EF9"/>
    <w:rsid w:val="00DF55C1"/>
    <w:rsid w:val="00DF6DB7"/>
    <w:rsid w:val="00DF7F36"/>
    <w:rsid w:val="00E00A3B"/>
    <w:rsid w:val="00E034FB"/>
    <w:rsid w:val="00E04F1D"/>
    <w:rsid w:val="00E07B3F"/>
    <w:rsid w:val="00E07D75"/>
    <w:rsid w:val="00E10D7E"/>
    <w:rsid w:val="00E13A81"/>
    <w:rsid w:val="00E207F7"/>
    <w:rsid w:val="00E215F1"/>
    <w:rsid w:val="00E22239"/>
    <w:rsid w:val="00E239A2"/>
    <w:rsid w:val="00E24AF8"/>
    <w:rsid w:val="00E27C30"/>
    <w:rsid w:val="00E311D7"/>
    <w:rsid w:val="00E317F2"/>
    <w:rsid w:val="00E32FF0"/>
    <w:rsid w:val="00E338FE"/>
    <w:rsid w:val="00E342BA"/>
    <w:rsid w:val="00E376C6"/>
    <w:rsid w:val="00E4046B"/>
    <w:rsid w:val="00E419EE"/>
    <w:rsid w:val="00E426A1"/>
    <w:rsid w:val="00E426C5"/>
    <w:rsid w:val="00E446ED"/>
    <w:rsid w:val="00E4774A"/>
    <w:rsid w:val="00E4790B"/>
    <w:rsid w:val="00E53406"/>
    <w:rsid w:val="00E53F55"/>
    <w:rsid w:val="00E546FC"/>
    <w:rsid w:val="00E54915"/>
    <w:rsid w:val="00E54969"/>
    <w:rsid w:val="00E54C27"/>
    <w:rsid w:val="00E55D88"/>
    <w:rsid w:val="00E57832"/>
    <w:rsid w:val="00E57C50"/>
    <w:rsid w:val="00E60502"/>
    <w:rsid w:val="00E626F4"/>
    <w:rsid w:val="00E637D3"/>
    <w:rsid w:val="00E6443E"/>
    <w:rsid w:val="00E66FC0"/>
    <w:rsid w:val="00E67EE7"/>
    <w:rsid w:val="00E70882"/>
    <w:rsid w:val="00E70B6D"/>
    <w:rsid w:val="00E71DA8"/>
    <w:rsid w:val="00E728DF"/>
    <w:rsid w:val="00E74ABC"/>
    <w:rsid w:val="00E74FAF"/>
    <w:rsid w:val="00E75944"/>
    <w:rsid w:val="00E7594E"/>
    <w:rsid w:val="00E75E84"/>
    <w:rsid w:val="00E77A15"/>
    <w:rsid w:val="00E804D2"/>
    <w:rsid w:val="00E820C9"/>
    <w:rsid w:val="00E834BD"/>
    <w:rsid w:val="00E84241"/>
    <w:rsid w:val="00E8494E"/>
    <w:rsid w:val="00E914FF"/>
    <w:rsid w:val="00E91682"/>
    <w:rsid w:val="00E918B5"/>
    <w:rsid w:val="00E91A66"/>
    <w:rsid w:val="00E94BAD"/>
    <w:rsid w:val="00E95B4A"/>
    <w:rsid w:val="00E96711"/>
    <w:rsid w:val="00E96F15"/>
    <w:rsid w:val="00E97490"/>
    <w:rsid w:val="00E974FB"/>
    <w:rsid w:val="00EA193D"/>
    <w:rsid w:val="00EA32FD"/>
    <w:rsid w:val="00EA3702"/>
    <w:rsid w:val="00EA6BBA"/>
    <w:rsid w:val="00EB024F"/>
    <w:rsid w:val="00EB12AC"/>
    <w:rsid w:val="00EB1761"/>
    <w:rsid w:val="00EB1EE5"/>
    <w:rsid w:val="00EB4EA2"/>
    <w:rsid w:val="00EB5B83"/>
    <w:rsid w:val="00EB7458"/>
    <w:rsid w:val="00EB7DBB"/>
    <w:rsid w:val="00EC0CC2"/>
    <w:rsid w:val="00EC31BF"/>
    <w:rsid w:val="00EC356B"/>
    <w:rsid w:val="00EC5D36"/>
    <w:rsid w:val="00EC7D06"/>
    <w:rsid w:val="00EC7EED"/>
    <w:rsid w:val="00ED0CE9"/>
    <w:rsid w:val="00ED0D6D"/>
    <w:rsid w:val="00ED202F"/>
    <w:rsid w:val="00ED2711"/>
    <w:rsid w:val="00ED2FF0"/>
    <w:rsid w:val="00EE09E6"/>
    <w:rsid w:val="00EE1775"/>
    <w:rsid w:val="00EE3EED"/>
    <w:rsid w:val="00EE63B5"/>
    <w:rsid w:val="00EE6F2A"/>
    <w:rsid w:val="00EE7536"/>
    <w:rsid w:val="00EF179B"/>
    <w:rsid w:val="00EF27C0"/>
    <w:rsid w:val="00EF2BFA"/>
    <w:rsid w:val="00EF2CE6"/>
    <w:rsid w:val="00EF69D9"/>
    <w:rsid w:val="00EF72BB"/>
    <w:rsid w:val="00F002CD"/>
    <w:rsid w:val="00F010B5"/>
    <w:rsid w:val="00F019B8"/>
    <w:rsid w:val="00F0282B"/>
    <w:rsid w:val="00F02C27"/>
    <w:rsid w:val="00F03774"/>
    <w:rsid w:val="00F04B23"/>
    <w:rsid w:val="00F0509A"/>
    <w:rsid w:val="00F055CB"/>
    <w:rsid w:val="00F05D39"/>
    <w:rsid w:val="00F10C4B"/>
    <w:rsid w:val="00F12008"/>
    <w:rsid w:val="00F2421B"/>
    <w:rsid w:val="00F25192"/>
    <w:rsid w:val="00F26A2E"/>
    <w:rsid w:val="00F27D43"/>
    <w:rsid w:val="00F30935"/>
    <w:rsid w:val="00F31780"/>
    <w:rsid w:val="00F3186F"/>
    <w:rsid w:val="00F325E0"/>
    <w:rsid w:val="00F33522"/>
    <w:rsid w:val="00F3455F"/>
    <w:rsid w:val="00F35B2A"/>
    <w:rsid w:val="00F35EAF"/>
    <w:rsid w:val="00F37A33"/>
    <w:rsid w:val="00F37DAF"/>
    <w:rsid w:val="00F42052"/>
    <w:rsid w:val="00F43726"/>
    <w:rsid w:val="00F441FA"/>
    <w:rsid w:val="00F44AEA"/>
    <w:rsid w:val="00F469DF"/>
    <w:rsid w:val="00F47510"/>
    <w:rsid w:val="00F51002"/>
    <w:rsid w:val="00F52CB8"/>
    <w:rsid w:val="00F53CDE"/>
    <w:rsid w:val="00F54969"/>
    <w:rsid w:val="00F63397"/>
    <w:rsid w:val="00F646BC"/>
    <w:rsid w:val="00F652D4"/>
    <w:rsid w:val="00F66359"/>
    <w:rsid w:val="00F71049"/>
    <w:rsid w:val="00F74640"/>
    <w:rsid w:val="00F76CFB"/>
    <w:rsid w:val="00F77731"/>
    <w:rsid w:val="00F81144"/>
    <w:rsid w:val="00F8149E"/>
    <w:rsid w:val="00F828EF"/>
    <w:rsid w:val="00F83782"/>
    <w:rsid w:val="00F84785"/>
    <w:rsid w:val="00F85CA7"/>
    <w:rsid w:val="00F8701C"/>
    <w:rsid w:val="00F87762"/>
    <w:rsid w:val="00F87CF2"/>
    <w:rsid w:val="00F87E58"/>
    <w:rsid w:val="00F91D17"/>
    <w:rsid w:val="00F91F45"/>
    <w:rsid w:val="00F93670"/>
    <w:rsid w:val="00F94A05"/>
    <w:rsid w:val="00F97A2B"/>
    <w:rsid w:val="00FA1137"/>
    <w:rsid w:val="00FA1E69"/>
    <w:rsid w:val="00FA207A"/>
    <w:rsid w:val="00FB12E8"/>
    <w:rsid w:val="00FB1553"/>
    <w:rsid w:val="00FB1B9C"/>
    <w:rsid w:val="00FB308E"/>
    <w:rsid w:val="00FB3A6F"/>
    <w:rsid w:val="00FB5D18"/>
    <w:rsid w:val="00FB65CA"/>
    <w:rsid w:val="00FB739A"/>
    <w:rsid w:val="00FC502E"/>
    <w:rsid w:val="00FD0825"/>
    <w:rsid w:val="00FD3DD4"/>
    <w:rsid w:val="00FD4E42"/>
    <w:rsid w:val="00FD5500"/>
    <w:rsid w:val="00FD7BB6"/>
    <w:rsid w:val="00FE009B"/>
    <w:rsid w:val="00FE2780"/>
    <w:rsid w:val="00FE6287"/>
    <w:rsid w:val="00FF0DEB"/>
    <w:rsid w:val="00FF44B7"/>
    <w:rsid w:val="00FF66AD"/>
    <w:rsid w:val="029FB508"/>
    <w:rsid w:val="02EBCD5A"/>
    <w:rsid w:val="03C0AB02"/>
    <w:rsid w:val="044AF929"/>
    <w:rsid w:val="062246B7"/>
    <w:rsid w:val="0629C274"/>
    <w:rsid w:val="06CA9AE4"/>
    <w:rsid w:val="070D665B"/>
    <w:rsid w:val="08A7F3CA"/>
    <w:rsid w:val="0A30BA00"/>
    <w:rsid w:val="0C7A53BB"/>
    <w:rsid w:val="0CCF9424"/>
    <w:rsid w:val="0D21BB92"/>
    <w:rsid w:val="0D45B06E"/>
    <w:rsid w:val="0DA30428"/>
    <w:rsid w:val="0DA83079"/>
    <w:rsid w:val="0DE62AD5"/>
    <w:rsid w:val="0E087177"/>
    <w:rsid w:val="0E42C7A1"/>
    <w:rsid w:val="0EE61729"/>
    <w:rsid w:val="1023D837"/>
    <w:rsid w:val="1024D374"/>
    <w:rsid w:val="10D3041F"/>
    <w:rsid w:val="120C76FE"/>
    <w:rsid w:val="120DF8F9"/>
    <w:rsid w:val="142CCFF1"/>
    <w:rsid w:val="149A4C1E"/>
    <w:rsid w:val="14CCCC36"/>
    <w:rsid w:val="160C4D61"/>
    <w:rsid w:val="171B7D27"/>
    <w:rsid w:val="172609D8"/>
    <w:rsid w:val="17D4BBDA"/>
    <w:rsid w:val="18A98577"/>
    <w:rsid w:val="1954BB38"/>
    <w:rsid w:val="1BE6E82D"/>
    <w:rsid w:val="1C9F05BC"/>
    <w:rsid w:val="1D0144A4"/>
    <w:rsid w:val="1D51CF91"/>
    <w:rsid w:val="1D616B21"/>
    <w:rsid w:val="1DAA63B1"/>
    <w:rsid w:val="1F81706B"/>
    <w:rsid w:val="20AB145C"/>
    <w:rsid w:val="20FB1195"/>
    <w:rsid w:val="220C852C"/>
    <w:rsid w:val="22316085"/>
    <w:rsid w:val="2256E728"/>
    <w:rsid w:val="22BE3EA2"/>
    <w:rsid w:val="22E2437B"/>
    <w:rsid w:val="25B9BAE6"/>
    <w:rsid w:val="260FABEF"/>
    <w:rsid w:val="267498D5"/>
    <w:rsid w:val="27AF14B0"/>
    <w:rsid w:val="290B7E3C"/>
    <w:rsid w:val="2A672F50"/>
    <w:rsid w:val="2CFC6D70"/>
    <w:rsid w:val="2D86A1F5"/>
    <w:rsid w:val="2DF8D98D"/>
    <w:rsid w:val="2F3CF230"/>
    <w:rsid w:val="305B03B8"/>
    <w:rsid w:val="3106D7C7"/>
    <w:rsid w:val="314A2DF7"/>
    <w:rsid w:val="3199F71A"/>
    <w:rsid w:val="349093E8"/>
    <w:rsid w:val="35442EAB"/>
    <w:rsid w:val="355F3FD4"/>
    <w:rsid w:val="357DD90A"/>
    <w:rsid w:val="36122283"/>
    <w:rsid w:val="367FB138"/>
    <w:rsid w:val="369EB865"/>
    <w:rsid w:val="36BABC16"/>
    <w:rsid w:val="36CC8F82"/>
    <w:rsid w:val="3709AC43"/>
    <w:rsid w:val="373DF14E"/>
    <w:rsid w:val="374FF238"/>
    <w:rsid w:val="375ED634"/>
    <w:rsid w:val="37710558"/>
    <w:rsid w:val="37A7F041"/>
    <w:rsid w:val="37F8769A"/>
    <w:rsid w:val="39152226"/>
    <w:rsid w:val="39B6A156"/>
    <w:rsid w:val="39BE2534"/>
    <w:rsid w:val="3A4B832E"/>
    <w:rsid w:val="3A694352"/>
    <w:rsid w:val="3A78E49B"/>
    <w:rsid w:val="3AA3BFE6"/>
    <w:rsid w:val="3B0E00E2"/>
    <w:rsid w:val="3B8C9EF5"/>
    <w:rsid w:val="3BB10604"/>
    <w:rsid w:val="3CC84AF1"/>
    <w:rsid w:val="3CE25AB9"/>
    <w:rsid w:val="3D5A9824"/>
    <w:rsid w:val="3D5D21BC"/>
    <w:rsid w:val="3D929E8E"/>
    <w:rsid w:val="3E04BD68"/>
    <w:rsid w:val="3EB50607"/>
    <w:rsid w:val="3EBC9BBA"/>
    <w:rsid w:val="3EBF3736"/>
    <w:rsid w:val="3F49DE48"/>
    <w:rsid w:val="3F8461B6"/>
    <w:rsid w:val="409766F0"/>
    <w:rsid w:val="417EBB48"/>
    <w:rsid w:val="42046A68"/>
    <w:rsid w:val="4228C4FB"/>
    <w:rsid w:val="4295A2EE"/>
    <w:rsid w:val="4317B13B"/>
    <w:rsid w:val="437E5B7D"/>
    <w:rsid w:val="4396245B"/>
    <w:rsid w:val="43B8D971"/>
    <w:rsid w:val="4576064B"/>
    <w:rsid w:val="45A07992"/>
    <w:rsid w:val="479EBFBB"/>
    <w:rsid w:val="47FE293C"/>
    <w:rsid w:val="487D0F53"/>
    <w:rsid w:val="4942E97A"/>
    <w:rsid w:val="49460AA3"/>
    <w:rsid w:val="4A2965D7"/>
    <w:rsid w:val="4B3525EE"/>
    <w:rsid w:val="4C66059E"/>
    <w:rsid w:val="4C94D231"/>
    <w:rsid w:val="4CD413FB"/>
    <w:rsid w:val="4CE00454"/>
    <w:rsid w:val="4D16213E"/>
    <w:rsid w:val="4D33EEDC"/>
    <w:rsid w:val="4E75369D"/>
    <w:rsid w:val="4EC013F6"/>
    <w:rsid w:val="4EF305E7"/>
    <w:rsid w:val="4F2CEE8C"/>
    <w:rsid w:val="4FADA5EA"/>
    <w:rsid w:val="51DD8EC6"/>
    <w:rsid w:val="5212D195"/>
    <w:rsid w:val="5294A606"/>
    <w:rsid w:val="52A6B1D1"/>
    <w:rsid w:val="5427B464"/>
    <w:rsid w:val="547A3655"/>
    <w:rsid w:val="5587A4A8"/>
    <w:rsid w:val="5655A0A9"/>
    <w:rsid w:val="56612866"/>
    <w:rsid w:val="5725183F"/>
    <w:rsid w:val="572C62EF"/>
    <w:rsid w:val="572E83F4"/>
    <w:rsid w:val="57FFCF27"/>
    <w:rsid w:val="585D910D"/>
    <w:rsid w:val="589970D0"/>
    <w:rsid w:val="592B9E54"/>
    <w:rsid w:val="59CA5DFF"/>
    <w:rsid w:val="5A751D03"/>
    <w:rsid w:val="5A9F8B0C"/>
    <w:rsid w:val="5AD493E1"/>
    <w:rsid w:val="5E5188E3"/>
    <w:rsid w:val="5E5B2F0D"/>
    <w:rsid w:val="5F3150D3"/>
    <w:rsid w:val="5FD86E24"/>
    <w:rsid w:val="605F8A7A"/>
    <w:rsid w:val="60671E01"/>
    <w:rsid w:val="60B87907"/>
    <w:rsid w:val="60CC078A"/>
    <w:rsid w:val="6189D3A6"/>
    <w:rsid w:val="61D4F595"/>
    <w:rsid w:val="63961700"/>
    <w:rsid w:val="6519A2F5"/>
    <w:rsid w:val="65A48FB7"/>
    <w:rsid w:val="65A64B32"/>
    <w:rsid w:val="65E64844"/>
    <w:rsid w:val="66086952"/>
    <w:rsid w:val="6700A6E7"/>
    <w:rsid w:val="67583602"/>
    <w:rsid w:val="679B0952"/>
    <w:rsid w:val="67BC2B65"/>
    <w:rsid w:val="694580D0"/>
    <w:rsid w:val="6A608E82"/>
    <w:rsid w:val="6C5AED83"/>
    <w:rsid w:val="6C66AF65"/>
    <w:rsid w:val="6D5EC507"/>
    <w:rsid w:val="6D6420C9"/>
    <w:rsid w:val="6E21E7BC"/>
    <w:rsid w:val="6EBFCFB0"/>
    <w:rsid w:val="6EC6D7C8"/>
    <w:rsid w:val="7022F944"/>
    <w:rsid w:val="70249064"/>
    <w:rsid w:val="70C425BD"/>
    <w:rsid w:val="715E87EB"/>
    <w:rsid w:val="716909BD"/>
    <w:rsid w:val="7181DD6A"/>
    <w:rsid w:val="71E41A6D"/>
    <w:rsid w:val="7204BAC8"/>
    <w:rsid w:val="721A45F6"/>
    <w:rsid w:val="7323312E"/>
    <w:rsid w:val="732385E3"/>
    <w:rsid w:val="735A302B"/>
    <w:rsid w:val="73AC3EC7"/>
    <w:rsid w:val="7465EA28"/>
    <w:rsid w:val="74A354F2"/>
    <w:rsid w:val="74D382CA"/>
    <w:rsid w:val="75E149B8"/>
    <w:rsid w:val="76816C49"/>
    <w:rsid w:val="76998919"/>
    <w:rsid w:val="77E3BBC6"/>
    <w:rsid w:val="7A277464"/>
    <w:rsid w:val="7A92600F"/>
    <w:rsid w:val="7C7AEFB3"/>
    <w:rsid w:val="7E1BE2C7"/>
    <w:rsid w:val="7E995B4A"/>
    <w:rsid w:val="7F0C339C"/>
    <w:rsid w:val="7F14E2B2"/>
    <w:rsid w:val="7FD2C530"/>
    <w:rsid w:val="7FE2E21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B0F59CAA-AAF3-4D8D-BA4D-F6E273F0E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360"/>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2B3AA5"/>
    <w:rPr>
      <w:color w:val="605E5C"/>
      <w:shd w:val="clear" w:color="auto" w:fill="E1DFDD"/>
    </w:rPr>
  </w:style>
  <w:style w:type="character" w:styleId="Mainimine">
    <w:name w:val="Mention"/>
    <w:basedOn w:val="Liguvaikefont"/>
    <w:uiPriority w:val="99"/>
    <w:unhideWhenUsed/>
    <w:rsid w:val="006035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697959">
      <w:bodyDiv w:val="1"/>
      <w:marLeft w:val="0"/>
      <w:marRight w:val="0"/>
      <w:marTop w:val="0"/>
      <w:marBottom w:val="0"/>
      <w:divBdr>
        <w:top w:val="none" w:sz="0" w:space="0" w:color="auto"/>
        <w:left w:val="none" w:sz="0" w:space="0" w:color="auto"/>
        <w:bottom w:val="none" w:sz="0" w:space="0" w:color="auto"/>
        <w:right w:val="none" w:sz="0" w:space="0" w:color="auto"/>
      </w:divBdr>
      <w:divsChild>
        <w:div w:id="16665989">
          <w:marLeft w:val="0"/>
          <w:marRight w:val="0"/>
          <w:marTop w:val="0"/>
          <w:marBottom w:val="0"/>
          <w:divBdr>
            <w:top w:val="none" w:sz="0" w:space="0" w:color="auto"/>
            <w:left w:val="none" w:sz="0" w:space="0" w:color="auto"/>
            <w:bottom w:val="none" w:sz="0" w:space="0" w:color="auto"/>
            <w:right w:val="none" w:sz="0" w:space="0" w:color="auto"/>
          </w:divBdr>
        </w:div>
        <w:div w:id="1906839760">
          <w:marLeft w:val="0"/>
          <w:marRight w:val="0"/>
          <w:marTop w:val="0"/>
          <w:marBottom w:val="0"/>
          <w:divBdr>
            <w:top w:val="none" w:sz="0" w:space="0" w:color="auto"/>
            <w:left w:val="none" w:sz="0" w:space="0" w:color="auto"/>
            <w:bottom w:val="none" w:sz="0" w:space="0" w:color="auto"/>
            <w:right w:val="none" w:sz="0" w:space="0" w:color="auto"/>
          </w:divBdr>
          <w:divsChild>
            <w:div w:id="332412341">
              <w:marLeft w:val="0"/>
              <w:marRight w:val="0"/>
              <w:marTop w:val="30"/>
              <w:marBottom w:val="30"/>
              <w:divBdr>
                <w:top w:val="none" w:sz="0" w:space="0" w:color="auto"/>
                <w:left w:val="none" w:sz="0" w:space="0" w:color="auto"/>
                <w:bottom w:val="none" w:sz="0" w:space="0" w:color="auto"/>
                <w:right w:val="none" w:sz="0" w:space="0" w:color="auto"/>
              </w:divBdr>
              <w:divsChild>
                <w:div w:id="7801603">
                  <w:marLeft w:val="0"/>
                  <w:marRight w:val="0"/>
                  <w:marTop w:val="0"/>
                  <w:marBottom w:val="0"/>
                  <w:divBdr>
                    <w:top w:val="none" w:sz="0" w:space="0" w:color="auto"/>
                    <w:left w:val="none" w:sz="0" w:space="0" w:color="auto"/>
                    <w:bottom w:val="none" w:sz="0" w:space="0" w:color="auto"/>
                    <w:right w:val="none" w:sz="0" w:space="0" w:color="auto"/>
                  </w:divBdr>
                  <w:divsChild>
                    <w:div w:id="1219240055">
                      <w:marLeft w:val="0"/>
                      <w:marRight w:val="0"/>
                      <w:marTop w:val="0"/>
                      <w:marBottom w:val="0"/>
                      <w:divBdr>
                        <w:top w:val="none" w:sz="0" w:space="0" w:color="auto"/>
                        <w:left w:val="none" w:sz="0" w:space="0" w:color="auto"/>
                        <w:bottom w:val="none" w:sz="0" w:space="0" w:color="auto"/>
                        <w:right w:val="none" w:sz="0" w:space="0" w:color="auto"/>
                      </w:divBdr>
                    </w:div>
                  </w:divsChild>
                </w:div>
                <w:div w:id="66653557">
                  <w:marLeft w:val="0"/>
                  <w:marRight w:val="0"/>
                  <w:marTop w:val="0"/>
                  <w:marBottom w:val="0"/>
                  <w:divBdr>
                    <w:top w:val="none" w:sz="0" w:space="0" w:color="auto"/>
                    <w:left w:val="none" w:sz="0" w:space="0" w:color="auto"/>
                    <w:bottom w:val="none" w:sz="0" w:space="0" w:color="auto"/>
                    <w:right w:val="none" w:sz="0" w:space="0" w:color="auto"/>
                  </w:divBdr>
                  <w:divsChild>
                    <w:div w:id="1724980376">
                      <w:marLeft w:val="0"/>
                      <w:marRight w:val="0"/>
                      <w:marTop w:val="0"/>
                      <w:marBottom w:val="0"/>
                      <w:divBdr>
                        <w:top w:val="none" w:sz="0" w:space="0" w:color="auto"/>
                        <w:left w:val="none" w:sz="0" w:space="0" w:color="auto"/>
                        <w:bottom w:val="none" w:sz="0" w:space="0" w:color="auto"/>
                        <w:right w:val="none" w:sz="0" w:space="0" w:color="auto"/>
                      </w:divBdr>
                    </w:div>
                  </w:divsChild>
                </w:div>
                <w:div w:id="327514480">
                  <w:marLeft w:val="0"/>
                  <w:marRight w:val="0"/>
                  <w:marTop w:val="0"/>
                  <w:marBottom w:val="0"/>
                  <w:divBdr>
                    <w:top w:val="none" w:sz="0" w:space="0" w:color="auto"/>
                    <w:left w:val="none" w:sz="0" w:space="0" w:color="auto"/>
                    <w:bottom w:val="none" w:sz="0" w:space="0" w:color="auto"/>
                    <w:right w:val="none" w:sz="0" w:space="0" w:color="auto"/>
                  </w:divBdr>
                  <w:divsChild>
                    <w:div w:id="1613170542">
                      <w:marLeft w:val="0"/>
                      <w:marRight w:val="0"/>
                      <w:marTop w:val="0"/>
                      <w:marBottom w:val="0"/>
                      <w:divBdr>
                        <w:top w:val="none" w:sz="0" w:space="0" w:color="auto"/>
                        <w:left w:val="none" w:sz="0" w:space="0" w:color="auto"/>
                        <w:bottom w:val="none" w:sz="0" w:space="0" w:color="auto"/>
                        <w:right w:val="none" w:sz="0" w:space="0" w:color="auto"/>
                      </w:divBdr>
                    </w:div>
                  </w:divsChild>
                </w:div>
                <w:div w:id="500311447">
                  <w:marLeft w:val="0"/>
                  <w:marRight w:val="0"/>
                  <w:marTop w:val="0"/>
                  <w:marBottom w:val="0"/>
                  <w:divBdr>
                    <w:top w:val="none" w:sz="0" w:space="0" w:color="auto"/>
                    <w:left w:val="none" w:sz="0" w:space="0" w:color="auto"/>
                    <w:bottom w:val="none" w:sz="0" w:space="0" w:color="auto"/>
                    <w:right w:val="none" w:sz="0" w:space="0" w:color="auto"/>
                  </w:divBdr>
                  <w:divsChild>
                    <w:div w:id="844630795">
                      <w:marLeft w:val="0"/>
                      <w:marRight w:val="0"/>
                      <w:marTop w:val="0"/>
                      <w:marBottom w:val="0"/>
                      <w:divBdr>
                        <w:top w:val="none" w:sz="0" w:space="0" w:color="auto"/>
                        <w:left w:val="none" w:sz="0" w:space="0" w:color="auto"/>
                        <w:bottom w:val="none" w:sz="0" w:space="0" w:color="auto"/>
                        <w:right w:val="none" w:sz="0" w:space="0" w:color="auto"/>
                      </w:divBdr>
                    </w:div>
                  </w:divsChild>
                </w:div>
                <w:div w:id="948437624">
                  <w:marLeft w:val="0"/>
                  <w:marRight w:val="0"/>
                  <w:marTop w:val="0"/>
                  <w:marBottom w:val="0"/>
                  <w:divBdr>
                    <w:top w:val="none" w:sz="0" w:space="0" w:color="auto"/>
                    <w:left w:val="none" w:sz="0" w:space="0" w:color="auto"/>
                    <w:bottom w:val="none" w:sz="0" w:space="0" w:color="auto"/>
                    <w:right w:val="none" w:sz="0" w:space="0" w:color="auto"/>
                  </w:divBdr>
                  <w:divsChild>
                    <w:div w:id="1924679256">
                      <w:marLeft w:val="0"/>
                      <w:marRight w:val="0"/>
                      <w:marTop w:val="0"/>
                      <w:marBottom w:val="0"/>
                      <w:divBdr>
                        <w:top w:val="none" w:sz="0" w:space="0" w:color="auto"/>
                        <w:left w:val="none" w:sz="0" w:space="0" w:color="auto"/>
                        <w:bottom w:val="none" w:sz="0" w:space="0" w:color="auto"/>
                        <w:right w:val="none" w:sz="0" w:space="0" w:color="auto"/>
                      </w:divBdr>
                    </w:div>
                  </w:divsChild>
                </w:div>
                <w:div w:id="1080758338">
                  <w:marLeft w:val="0"/>
                  <w:marRight w:val="0"/>
                  <w:marTop w:val="0"/>
                  <w:marBottom w:val="0"/>
                  <w:divBdr>
                    <w:top w:val="none" w:sz="0" w:space="0" w:color="auto"/>
                    <w:left w:val="none" w:sz="0" w:space="0" w:color="auto"/>
                    <w:bottom w:val="none" w:sz="0" w:space="0" w:color="auto"/>
                    <w:right w:val="none" w:sz="0" w:space="0" w:color="auto"/>
                  </w:divBdr>
                  <w:divsChild>
                    <w:div w:id="909539445">
                      <w:marLeft w:val="0"/>
                      <w:marRight w:val="0"/>
                      <w:marTop w:val="0"/>
                      <w:marBottom w:val="0"/>
                      <w:divBdr>
                        <w:top w:val="none" w:sz="0" w:space="0" w:color="auto"/>
                        <w:left w:val="none" w:sz="0" w:space="0" w:color="auto"/>
                        <w:bottom w:val="none" w:sz="0" w:space="0" w:color="auto"/>
                        <w:right w:val="none" w:sz="0" w:space="0" w:color="auto"/>
                      </w:divBdr>
                    </w:div>
                  </w:divsChild>
                </w:div>
                <w:div w:id="1629049936">
                  <w:marLeft w:val="0"/>
                  <w:marRight w:val="0"/>
                  <w:marTop w:val="0"/>
                  <w:marBottom w:val="0"/>
                  <w:divBdr>
                    <w:top w:val="none" w:sz="0" w:space="0" w:color="auto"/>
                    <w:left w:val="none" w:sz="0" w:space="0" w:color="auto"/>
                    <w:bottom w:val="none" w:sz="0" w:space="0" w:color="auto"/>
                    <w:right w:val="none" w:sz="0" w:space="0" w:color="auto"/>
                  </w:divBdr>
                  <w:divsChild>
                    <w:div w:id="2135781873">
                      <w:marLeft w:val="0"/>
                      <w:marRight w:val="0"/>
                      <w:marTop w:val="0"/>
                      <w:marBottom w:val="0"/>
                      <w:divBdr>
                        <w:top w:val="none" w:sz="0" w:space="0" w:color="auto"/>
                        <w:left w:val="none" w:sz="0" w:space="0" w:color="auto"/>
                        <w:bottom w:val="none" w:sz="0" w:space="0" w:color="auto"/>
                        <w:right w:val="none" w:sz="0" w:space="0" w:color="auto"/>
                      </w:divBdr>
                    </w:div>
                  </w:divsChild>
                </w:div>
                <w:div w:id="1634943718">
                  <w:marLeft w:val="0"/>
                  <w:marRight w:val="0"/>
                  <w:marTop w:val="0"/>
                  <w:marBottom w:val="0"/>
                  <w:divBdr>
                    <w:top w:val="none" w:sz="0" w:space="0" w:color="auto"/>
                    <w:left w:val="none" w:sz="0" w:space="0" w:color="auto"/>
                    <w:bottom w:val="none" w:sz="0" w:space="0" w:color="auto"/>
                    <w:right w:val="none" w:sz="0" w:space="0" w:color="auto"/>
                  </w:divBdr>
                  <w:divsChild>
                    <w:div w:id="2104253662">
                      <w:marLeft w:val="0"/>
                      <w:marRight w:val="0"/>
                      <w:marTop w:val="0"/>
                      <w:marBottom w:val="0"/>
                      <w:divBdr>
                        <w:top w:val="none" w:sz="0" w:space="0" w:color="auto"/>
                        <w:left w:val="none" w:sz="0" w:space="0" w:color="auto"/>
                        <w:bottom w:val="none" w:sz="0" w:space="0" w:color="auto"/>
                        <w:right w:val="none" w:sz="0" w:space="0" w:color="auto"/>
                      </w:divBdr>
                    </w:div>
                  </w:divsChild>
                </w:div>
                <w:div w:id="1725717408">
                  <w:marLeft w:val="0"/>
                  <w:marRight w:val="0"/>
                  <w:marTop w:val="0"/>
                  <w:marBottom w:val="0"/>
                  <w:divBdr>
                    <w:top w:val="none" w:sz="0" w:space="0" w:color="auto"/>
                    <w:left w:val="none" w:sz="0" w:space="0" w:color="auto"/>
                    <w:bottom w:val="none" w:sz="0" w:space="0" w:color="auto"/>
                    <w:right w:val="none" w:sz="0" w:space="0" w:color="auto"/>
                  </w:divBdr>
                  <w:divsChild>
                    <w:div w:id="1744451580">
                      <w:marLeft w:val="0"/>
                      <w:marRight w:val="0"/>
                      <w:marTop w:val="0"/>
                      <w:marBottom w:val="0"/>
                      <w:divBdr>
                        <w:top w:val="none" w:sz="0" w:space="0" w:color="auto"/>
                        <w:left w:val="none" w:sz="0" w:space="0" w:color="auto"/>
                        <w:bottom w:val="none" w:sz="0" w:space="0" w:color="auto"/>
                        <w:right w:val="none" w:sz="0" w:space="0" w:color="auto"/>
                      </w:divBdr>
                    </w:div>
                  </w:divsChild>
                </w:div>
                <w:div w:id="1738623651">
                  <w:marLeft w:val="0"/>
                  <w:marRight w:val="0"/>
                  <w:marTop w:val="0"/>
                  <w:marBottom w:val="0"/>
                  <w:divBdr>
                    <w:top w:val="none" w:sz="0" w:space="0" w:color="auto"/>
                    <w:left w:val="none" w:sz="0" w:space="0" w:color="auto"/>
                    <w:bottom w:val="none" w:sz="0" w:space="0" w:color="auto"/>
                    <w:right w:val="none" w:sz="0" w:space="0" w:color="auto"/>
                  </w:divBdr>
                  <w:divsChild>
                    <w:div w:id="765343560">
                      <w:marLeft w:val="0"/>
                      <w:marRight w:val="0"/>
                      <w:marTop w:val="0"/>
                      <w:marBottom w:val="0"/>
                      <w:divBdr>
                        <w:top w:val="none" w:sz="0" w:space="0" w:color="auto"/>
                        <w:left w:val="none" w:sz="0" w:space="0" w:color="auto"/>
                        <w:bottom w:val="none" w:sz="0" w:space="0" w:color="auto"/>
                        <w:right w:val="none" w:sz="0" w:space="0" w:color="auto"/>
                      </w:divBdr>
                    </w:div>
                  </w:divsChild>
                </w:div>
                <w:div w:id="1864316120">
                  <w:marLeft w:val="0"/>
                  <w:marRight w:val="0"/>
                  <w:marTop w:val="0"/>
                  <w:marBottom w:val="0"/>
                  <w:divBdr>
                    <w:top w:val="none" w:sz="0" w:space="0" w:color="auto"/>
                    <w:left w:val="none" w:sz="0" w:space="0" w:color="auto"/>
                    <w:bottom w:val="none" w:sz="0" w:space="0" w:color="auto"/>
                    <w:right w:val="none" w:sz="0" w:space="0" w:color="auto"/>
                  </w:divBdr>
                  <w:divsChild>
                    <w:div w:id="1660034280">
                      <w:marLeft w:val="0"/>
                      <w:marRight w:val="0"/>
                      <w:marTop w:val="0"/>
                      <w:marBottom w:val="0"/>
                      <w:divBdr>
                        <w:top w:val="none" w:sz="0" w:space="0" w:color="auto"/>
                        <w:left w:val="none" w:sz="0" w:space="0" w:color="auto"/>
                        <w:bottom w:val="none" w:sz="0" w:space="0" w:color="auto"/>
                        <w:right w:val="none" w:sz="0" w:space="0" w:color="auto"/>
                      </w:divBdr>
                    </w:div>
                  </w:divsChild>
                </w:div>
                <w:div w:id="2035304869">
                  <w:marLeft w:val="0"/>
                  <w:marRight w:val="0"/>
                  <w:marTop w:val="0"/>
                  <w:marBottom w:val="0"/>
                  <w:divBdr>
                    <w:top w:val="none" w:sz="0" w:space="0" w:color="auto"/>
                    <w:left w:val="none" w:sz="0" w:space="0" w:color="auto"/>
                    <w:bottom w:val="none" w:sz="0" w:space="0" w:color="auto"/>
                    <w:right w:val="none" w:sz="0" w:space="0" w:color="auto"/>
                  </w:divBdr>
                  <w:divsChild>
                    <w:div w:id="20869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550851">
      <w:bodyDiv w:val="1"/>
      <w:marLeft w:val="0"/>
      <w:marRight w:val="0"/>
      <w:marTop w:val="0"/>
      <w:marBottom w:val="0"/>
      <w:divBdr>
        <w:top w:val="none" w:sz="0" w:space="0" w:color="auto"/>
        <w:left w:val="none" w:sz="0" w:space="0" w:color="auto"/>
        <w:bottom w:val="none" w:sz="0" w:space="0" w:color="auto"/>
        <w:right w:val="none" w:sz="0" w:space="0" w:color="auto"/>
      </w:divBdr>
      <w:divsChild>
        <w:div w:id="913900589">
          <w:marLeft w:val="0"/>
          <w:marRight w:val="0"/>
          <w:marTop w:val="0"/>
          <w:marBottom w:val="0"/>
          <w:divBdr>
            <w:top w:val="none" w:sz="0" w:space="0" w:color="auto"/>
            <w:left w:val="none" w:sz="0" w:space="0" w:color="auto"/>
            <w:bottom w:val="none" w:sz="0" w:space="0" w:color="auto"/>
            <w:right w:val="none" w:sz="0" w:space="0" w:color="auto"/>
          </w:divBdr>
          <w:divsChild>
            <w:div w:id="2073113385">
              <w:marLeft w:val="0"/>
              <w:marRight w:val="0"/>
              <w:marTop w:val="30"/>
              <w:marBottom w:val="30"/>
              <w:divBdr>
                <w:top w:val="none" w:sz="0" w:space="0" w:color="auto"/>
                <w:left w:val="none" w:sz="0" w:space="0" w:color="auto"/>
                <w:bottom w:val="none" w:sz="0" w:space="0" w:color="auto"/>
                <w:right w:val="none" w:sz="0" w:space="0" w:color="auto"/>
              </w:divBdr>
              <w:divsChild>
                <w:div w:id="49576095">
                  <w:marLeft w:val="0"/>
                  <w:marRight w:val="0"/>
                  <w:marTop w:val="0"/>
                  <w:marBottom w:val="0"/>
                  <w:divBdr>
                    <w:top w:val="none" w:sz="0" w:space="0" w:color="auto"/>
                    <w:left w:val="none" w:sz="0" w:space="0" w:color="auto"/>
                    <w:bottom w:val="none" w:sz="0" w:space="0" w:color="auto"/>
                    <w:right w:val="none" w:sz="0" w:space="0" w:color="auto"/>
                  </w:divBdr>
                  <w:divsChild>
                    <w:div w:id="594215406">
                      <w:marLeft w:val="0"/>
                      <w:marRight w:val="0"/>
                      <w:marTop w:val="0"/>
                      <w:marBottom w:val="0"/>
                      <w:divBdr>
                        <w:top w:val="none" w:sz="0" w:space="0" w:color="auto"/>
                        <w:left w:val="none" w:sz="0" w:space="0" w:color="auto"/>
                        <w:bottom w:val="none" w:sz="0" w:space="0" w:color="auto"/>
                        <w:right w:val="none" w:sz="0" w:space="0" w:color="auto"/>
                      </w:divBdr>
                    </w:div>
                  </w:divsChild>
                </w:div>
                <w:div w:id="63455250">
                  <w:marLeft w:val="0"/>
                  <w:marRight w:val="0"/>
                  <w:marTop w:val="0"/>
                  <w:marBottom w:val="0"/>
                  <w:divBdr>
                    <w:top w:val="none" w:sz="0" w:space="0" w:color="auto"/>
                    <w:left w:val="none" w:sz="0" w:space="0" w:color="auto"/>
                    <w:bottom w:val="none" w:sz="0" w:space="0" w:color="auto"/>
                    <w:right w:val="none" w:sz="0" w:space="0" w:color="auto"/>
                  </w:divBdr>
                  <w:divsChild>
                    <w:div w:id="45154517">
                      <w:marLeft w:val="0"/>
                      <w:marRight w:val="0"/>
                      <w:marTop w:val="0"/>
                      <w:marBottom w:val="0"/>
                      <w:divBdr>
                        <w:top w:val="none" w:sz="0" w:space="0" w:color="auto"/>
                        <w:left w:val="none" w:sz="0" w:space="0" w:color="auto"/>
                        <w:bottom w:val="none" w:sz="0" w:space="0" w:color="auto"/>
                        <w:right w:val="none" w:sz="0" w:space="0" w:color="auto"/>
                      </w:divBdr>
                    </w:div>
                  </w:divsChild>
                </w:div>
                <w:div w:id="121074647">
                  <w:marLeft w:val="0"/>
                  <w:marRight w:val="0"/>
                  <w:marTop w:val="0"/>
                  <w:marBottom w:val="0"/>
                  <w:divBdr>
                    <w:top w:val="none" w:sz="0" w:space="0" w:color="auto"/>
                    <w:left w:val="none" w:sz="0" w:space="0" w:color="auto"/>
                    <w:bottom w:val="none" w:sz="0" w:space="0" w:color="auto"/>
                    <w:right w:val="none" w:sz="0" w:space="0" w:color="auto"/>
                  </w:divBdr>
                  <w:divsChild>
                    <w:div w:id="767389120">
                      <w:marLeft w:val="0"/>
                      <w:marRight w:val="0"/>
                      <w:marTop w:val="0"/>
                      <w:marBottom w:val="0"/>
                      <w:divBdr>
                        <w:top w:val="none" w:sz="0" w:space="0" w:color="auto"/>
                        <w:left w:val="none" w:sz="0" w:space="0" w:color="auto"/>
                        <w:bottom w:val="none" w:sz="0" w:space="0" w:color="auto"/>
                        <w:right w:val="none" w:sz="0" w:space="0" w:color="auto"/>
                      </w:divBdr>
                    </w:div>
                  </w:divsChild>
                </w:div>
                <w:div w:id="317003478">
                  <w:marLeft w:val="0"/>
                  <w:marRight w:val="0"/>
                  <w:marTop w:val="0"/>
                  <w:marBottom w:val="0"/>
                  <w:divBdr>
                    <w:top w:val="none" w:sz="0" w:space="0" w:color="auto"/>
                    <w:left w:val="none" w:sz="0" w:space="0" w:color="auto"/>
                    <w:bottom w:val="none" w:sz="0" w:space="0" w:color="auto"/>
                    <w:right w:val="none" w:sz="0" w:space="0" w:color="auto"/>
                  </w:divBdr>
                  <w:divsChild>
                    <w:div w:id="734359120">
                      <w:marLeft w:val="0"/>
                      <w:marRight w:val="0"/>
                      <w:marTop w:val="0"/>
                      <w:marBottom w:val="0"/>
                      <w:divBdr>
                        <w:top w:val="none" w:sz="0" w:space="0" w:color="auto"/>
                        <w:left w:val="none" w:sz="0" w:space="0" w:color="auto"/>
                        <w:bottom w:val="none" w:sz="0" w:space="0" w:color="auto"/>
                        <w:right w:val="none" w:sz="0" w:space="0" w:color="auto"/>
                      </w:divBdr>
                    </w:div>
                  </w:divsChild>
                </w:div>
                <w:div w:id="444621851">
                  <w:marLeft w:val="0"/>
                  <w:marRight w:val="0"/>
                  <w:marTop w:val="0"/>
                  <w:marBottom w:val="0"/>
                  <w:divBdr>
                    <w:top w:val="none" w:sz="0" w:space="0" w:color="auto"/>
                    <w:left w:val="none" w:sz="0" w:space="0" w:color="auto"/>
                    <w:bottom w:val="none" w:sz="0" w:space="0" w:color="auto"/>
                    <w:right w:val="none" w:sz="0" w:space="0" w:color="auto"/>
                  </w:divBdr>
                  <w:divsChild>
                    <w:div w:id="816846547">
                      <w:marLeft w:val="0"/>
                      <w:marRight w:val="0"/>
                      <w:marTop w:val="0"/>
                      <w:marBottom w:val="0"/>
                      <w:divBdr>
                        <w:top w:val="none" w:sz="0" w:space="0" w:color="auto"/>
                        <w:left w:val="none" w:sz="0" w:space="0" w:color="auto"/>
                        <w:bottom w:val="none" w:sz="0" w:space="0" w:color="auto"/>
                        <w:right w:val="none" w:sz="0" w:space="0" w:color="auto"/>
                      </w:divBdr>
                    </w:div>
                  </w:divsChild>
                </w:div>
                <w:div w:id="778181283">
                  <w:marLeft w:val="0"/>
                  <w:marRight w:val="0"/>
                  <w:marTop w:val="0"/>
                  <w:marBottom w:val="0"/>
                  <w:divBdr>
                    <w:top w:val="none" w:sz="0" w:space="0" w:color="auto"/>
                    <w:left w:val="none" w:sz="0" w:space="0" w:color="auto"/>
                    <w:bottom w:val="none" w:sz="0" w:space="0" w:color="auto"/>
                    <w:right w:val="none" w:sz="0" w:space="0" w:color="auto"/>
                  </w:divBdr>
                  <w:divsChild>
                    <w:div w:id="1504278898">
                      <w:marLeft w:val="0"/>
                      <w:marRight w:val="0"/>
                      <w:marTop w:val="0"/>
                      <w:marBottom w:val="0"/>
                      <w:divBdr>
                        <w:top w:val="none" w:sz="0" w:space="0" w:color="auto"/>
                        <w:left w:val="none" w:sz="0" w:space="0" w:color="auto"/>
                        <w:bottom w:val="none" w:sz="0" w:space="0" w:color="auto"/>
                        <w:right w:val="none" w:sz="0" w:space="0" w:color="auto"/>
                      </w:divBdr>
                    </w:div>
                  </w:divsChild>
                </w:div>
                <w:div w:id="849032355">
                  <w:marLeft w:val="0"/>
                  <w:marRight w:val="0"/>
                  <w:marTop w:val="0"/>
                  <w:marBottom w:val="0"/>
                  <w:divBdr>
                    <w:top w:val="none" w:sz="0" w:space="0" w:color="auto"/>
                    <w:left w:val="none" w:sz="0" w:space="0" w:color="auto"/>
                    <w:bottom w:val="none" w:sz="0" w:space="0" w:color="auto"/>
                    <w:right w:val="none" w:sz="0" w:space="0" w:color="auto"/>
                  </w:divBdr>
                  <w:divsChild>
                    <w:div w:id="1930112445">
                      <w:marLeft w:val="0"/>
                      <w:marRight w:val="0"/>
                      <w:marTop w:val="0"/>
                      <w:marBottom w:val="0"/>
                      <w:divBdr>
                        <w:top w:val="none" w:sz="0" w:space="0" w:color="auto"/>
                        <w:left w:val="none" w:sz="0" w:space="0" w:color="auto"/>
                        <w:bottom w:val="none" w:sz="0" w:space="0" w:color="auto"/>
                        <w:right w:val="none" w:sz="0" w:space="0" w:color="auto"/>
                      </w:divBdr>
                    </w:div>
                  </w:divsChild>
                </w:div>
                <w:div w:id="901410878">
                  <w:marLeft w:val="0"/>
                  <w:marRight w:val="0"/>
                  <w:marTop w:val="0"/>
                  <w:marBottom w:val="0"/>
                  <w:divBdr>
                    <w:top w:val="none" w:sz="0" w:space="0" w:color="auto"/>
                    <w:left w:val="none" w:sz="0" w:space="0" w:color="auto"/>
                    <w:bottom w:val="none" w:sz="0" w:space="0" w:color="auto"/>
                    <w:right w:val="none" w:sz="0" w:space="0" w:color="auto"/>
                  </w:divBdr>
                  <w:divsChild>
                    <w:div w:id="408699396">
                      <w:marLeft w:val="0"/>
                      <w:marRight w:val="0"/>
                      <w:marTop w:val="0"/>
                      <w:marBottom w:val="0"/>
                      <w:divBdr>
                        <w:top w:val="none" w:sz="0" w:space="0" w:color="auto"/>
                        <w:left w:val="none" w:sz="0" w:space="0" w:color="auto"/>
                        <w:bottom w:val="none" w:sz="0" w:space="0" w:color="auto"/>
                        <w:right w:val="none" w:sz="0" w:space="0" w:color="auto"/>
                      </w:divBdr>
                    </w:div>
                  </w:divsChild>
                </w:div>
                <w:div w:id="965889078">
                  <w:marLeft w:val="0"/>
                  <w:marRight w:val="0"/>
                  <w:marTop w:val="0"/>
                  <w:marBottom w:val="0"/>
                  <w:divBdr>
                    <w:top w:val="none" w:sz="0" w:space="0" w:color="auto"/>
                    <w:left w:val="none" w:sz="0" w:space="0" w:color="auto"/>
                    <w:bottom w:val="none" w:sz="0" w:space="0" w:color="auto"/>
                    <w:right w:val="none" w:sz="0" w:space="0" w:color="auto"/>
                  </w:divBdr>
                  <w:divsChild>
                    <w:div w:id="447698972">
                      <w:marLeft w:val="0"/>
                      <w:marRight w:val="0"/>
                      <w:marTop w:val="0"/>
                      <w:marBottom w:val="0"/>
                      <w:divBdr>
                        <w:top w:val="none" w:sz="0" w:space="0" w:color="auto"/>
                        <w:left w:val="none" w:sz="0" w:space="0" w:color="auto"/>
                        <w:bottom w:val="none" w:sz="0" w:space="0" w:color="auto"/>
                        <w:right w:val="none" w:sz="0" w:space="0" w:color="auto"/>
                      </w:divBdr>
                    </w:div>
                  </w:divsChild>
                </w:div>
                <w:div w:id="1253661887">
                  <w:marLeft w:val="0"/>
                  <w:marRight w:val="0"/>
                  <w:marTop w:val="0"/>
                  <w:marBottom w:val="0"/>
                  <w:divBdr>
                    <w:top w:val="none" w:sz="0" w:space="0" w:color="auto"/>
                    <w:left w:val="none" w:sz="0" w:space="0" w:color="auto"/>
                    <w:bottom w:val="none" w:sz="0" w:space="0" w:color="auto"/>
                    <w:right w:val="none" w:sz="0" w:space="0" w:color="auto"/>
                  </w:divBdr>
                  <w:divsChild>
                    <w:div w:id="1439133912">
                      <w:marLeft w:val="0"/>
                      <w:marRight w:val="0"/>
                      <w:marTop w:val="0"/>
                      <w:marBottom w:val="0"/>
                      <w:divBdr>
                        <w:top w:val="none" w:sz="0" w:space="0" w:color="auto"/>
                        <w:left w:val="none" w:sz="0" w:space="0" w:color="auto"/>
                        <w:bottom w:val="none" w:sz="0" w:space="0" w:color="auto"/>
                        <w:right w:val="none" w:sz="0" w:space="0" w:color="auto"/>
                      </w:divBdr>
                    </w:div>
                  </w:divsChild>
                </w:div>
                <w:div w:id="1805193740">
                  <w:marLeft w:val="0"/>
                  <w:marRight w:val="0"/>
                  <w:marTop w:val="0"/>
                  <w:marBottom w:val="0"/>
                  <w:divBdr>
                    <w:top w:val="none" w:sz="0" w:space="0" w:color="auto"/>
                    <w:left w:val="none" w:sz="0" w:space="0" w:color="auto"/>
                    <w:bottom w:val="none" w:sz="0" w:space="0" w:color="auto"/>
                    <w:right w:val="none" w:sz="0" w:space="0" w:color="auto"/>
                  </w:divBdr>
                  <w:divsChild>
                    <w:div w:id="83651087">
                      <w:marLeft w:val="0"/>
                      <w:marRight w:val="0"/>
                      <w:marTop w:val="0"/>
                      <w:marBottom w:val="0"/>
                      <w:divBdr>
                        <w:top w:val="none" w:sz="0" w:space="0" w:color="auto"/>
                        <w:left w:val="none" w:sz="0" w:space="0" w:color="auto"/>
                        <w:bottom w:val="none" w:sz="0" w:space="0" w:color="auto"/>
                        <w:right w:val="none" w:sz="0" w:space="0" w:color="auto"/>
                      </w:divBdr>
                    </w:div>
                  </w:divsChild>
                </w:div>
                <w:div w:id="1848596183">
                  <w:marLeft w:val="0"/>
                  <w:marRight w:val="0"/>
                  <w:marTop w:val="0"/>
                  <w:marBottom w:val="0"/>
                  <w:divBdr>
                    <w:top w:val="none" w:sz="0" w:space="0" w:color="auto"/>
                    <w:left w:val="none" w:sz="0" w:space="0" w:color="auto"/>
                    <w:bottom w:val="none" w:sz="0" w:space="0" w:color="auto"/>
                    <w:right w:val="none" w:sz="0" w:space="0" w:color="auto"/>
                  </w:divBdr>
                  <w:divsChild>
                    <w:div w:id="18110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840093">
          <w:marLeft w:val="0"/>
          <w:marRight w:val="0"/>
          <w:marTop w:val="0"/>
          <w:marBottom w:val="0"/>
          <w:divBdr>
            <w:top w:val="none" w:sz="0" w:space="0" w:color="auto"/>
            <w:left w:val="none" w:sz="0" w:space="0" w:color="auto"/>
            <w:bottom w:val="none" w:sz="0" w:space="0" w:color="auto"/>
            <w:right w:val="none" w:sz="0" w:space="0" w:color="auto"/>
          </w:divBdr>
        </w:div>
      </w:divsChild>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899509158">
      <w:bodyDiv w:val="1"/>
      <w:marLeft w:val="0"/>
      <w:marRight w:val="0"/>
      <w:marTop w:val="0"/>
      <w:marBottom w:val="0"/>
      <w:divBdr>
        <w:top w:val="none" w:sz="0" w:space="0" w:color="auto"/>
        <w:left w:val="none" w:sz="0" w:space="0" w:color="auto"/>
        <w:bottom w:val="none" w:sz="0" w:space="0" w:color="auto"/>
        <w:right w:val="none" w:sz="0" w:space="0" w:color="auto"/>
      </w:divBdr>
      <w:divsChild>
        <w:div w:id="355619528">
          <w:marLeft w:val="0"/>
          <w:marRight w:val="0"/>
          <w:marTop w:val="0"/>
          <w:marBottom w:val="0"/>
          <w:divBdr>
            <w:top w:val="none" w:sz="0" w:space="0" w:color="auto"/>
            <w:left w:val="none" w:sz="0" w:space="0" w:color="auto"/>
            <w:bottom w:val="none" w:sz="0" w:space="0" w:color="auto"/>
            <w:right w:val="none" w:sz="0" w:space="0" w:color="auto"/>
          </w:divBdr>
        </w:div>
        <w:div w:id="2075738541">
          <w:marLeft w:val="0"/>
          <w:marRight w:val="0"/>
          <w:marTop w:val="0"/>
          <w:marBottom w:val="0"/>
          <w:divBdr>
            <w:top w:val="none" w:sz="0" w:space="0" w:color="auto"/>
            <w:left w:val="none" w:sz="0" w:space="0" w:color="auto"/>
            <w:bottom w:val="none" w:sz="0" w:space="0" w:color="auto"/>
            <w:right w:val="none" w:sz="0" w:space="0" w:color="auto"/>
          </w:divBdr>
          <w:divsChild>
            <w:div w:id="635843501">
              <w:marLeft w:val="0"/>
              <w:marRight w:val="0"/>
              <w:marTop w:val="30"/>
              <w:marBottom w:val="30"/>
              <w:divBdr>
                <w:top w:val="none" w:sz="0" w:space="0" w:color="auto"/>
                <w:left w:val="none" w:sz="0" w:space="0" w:color="auto"/>
                <w:bottom w:val="none" w:sz="0" w:space="0" w:color="auto"/>
                <w:right w:val="none" w:sz="0" w:space="0" w:color="auto"/>
              </w:divBdr>
              <w:divsChild>
                <w:div w:id="370425580">
                  <w:marLeft w:val="0"/>
                  <w:marRight w:val="0"/>
                  <w:marTop w:val="0"/>
                  <w:marBottom w:val="0"/>
                  <w:divBdr>
                    <w:top w:val="none" w:sz="0" w:space="0" w:color="auto"/>
                    <w:left w:val="none" w:sz="0" w:space="0" w:color="auto"/>
                    <w:bottom w:val="none" w:sz="0" w:space="0" w:color="auto"/>
                    <w:right w:val="none" w:sz="0" w:space="0" w:color="auto"/>
                  </w:divBdr>
                  <w:divsChild>
                    <w:div w:id="2129425346">
                      <w:marLeft w:val="0"/>
                      <w:marRight w:val="0"/>
                      <w:marTop w:val="0"/>
                      <w:marBottom w:val="0"/>
                      <w:divBdr>
                        <w:top w:val="none" w:sz="0" w:space="0" w:color="auto"/>
                        <w:left w:val="none" w:sz="0" w:space="0" w:color="auto"/>
                        <w:bottom w:val="none" w:sz="0" w:space="0" w:color="auto"/>
                        <w:right w:val="none" w:sz="0" w:space="0" w:color="auto"/>
                      </w:divBdr>
                    </w:div>
                  </w:divsChild>
                </w:div>
                <w:div w:id="371198591">
                  <w:marLeft w:val="0"/>
                  <w:marRight w:val="0"/>
                  <w:marTop w:val="0"/>
                  <w:marBottom w:val="0"/>
                  <w:divBdr>
                    <w:top w:val="none" w:sz="0" w:space="0" w:color="auto"/>
                    <w:left w:val="none" w:sz="0" w:space="0" w:color="auto"/>
                    <w:bottom w:val="none" w:sz="0" w:space="0" w:color="auto"/>
                    <w:right w:val="none" w:sz="0" w:space="0" w:color="auto"/>
                  </w:divBdr>
                  <w:divsChild>
                    <w:div w:id="1036004949">
                      <w:marLeft w:val="0"/>
                      <w:marRight w:val="0"/>
                      <w:marTop w:val="0"/>
                      <w:marBottom w:val="0"/>
                      <w:divBdr>
                        <w:top w:val="none" w:sz="0" w:space="0" w:color="auto"/>
                        <w:left w:val="none" w:sz="0" w:space="0" w:color="auto"/>
                        <w:bottom w:val="none" w:sz="0" w:space="0" w:color="auto"/>
                        <w:right w:val="none" w:sz="0" w:space="0" w:color="auto"/>
                      </w:divBdr>
                    </w:div>
                  </w:divsChild>
                </w:div>
                <w:div w:id="536431473">
                  <w:marLeft w:val="0"/>
                  <w:marRight w:val="0"/>
                  <w:marTop w:val="0"/>
                  <w:marBottom w:val="0"/>
                  <w:divBdr>
                    <w:top w:val="none" w:sz="0" w:space="0" w:color="auto"/>
                    <w:left w:val="none" w:sz="0" w:space="0" w:color="auto"/>
                    <w:bottom w:val="none" w:sz="0" w:space="0" w:color="auto"/>
                    <w:right w:val="none" w:sz="0" w:space="0" w:color="auto"/>
                  </w:divBdr>
                  <w:divsChild>
                    <w:div w:id="934289785">
                      <w:marLeft w:val="0"/>
                      <w:marRight w:val="0"/>
                      <w:marTop w:val="0"/>
                      <w:marBottom w:val="0"/>
                      <w:divBdr>
                        <w:top w:val="none" w:sz="0" w:space="0" w:color="auto"/>
                        <w:left w:val="none" w:sz="0" w:space="0" w:color="auto"/>
                        <w:bottom w:val="none" w:sz="0" w:space="0" w:color="auto"/>
                        <w:right w:val="none" w:sz="0" w:space="0" w:color="auto"/>
                      </w:divBdr>
                    </w:div>
                  </w:divsChild>
                </w:div>
                <w:div w:id="554778156">
                  <w:marLeft w:val="0"/>
                  <w:marRight w:val="0"/>
                  <w:marTop w:val="0"/>
                  <w:marBottom w:val="0"/>
                  <w:divBdr>
                    <w:top w:val="none" w:sz="0" w:space="0" w:color="auto"/>
                    <w:left w:val="none" w:sz="0" w:space="0" w:color="auto"/>
                    <w:bottom w:val="none" w:sz="0" w:space="0" w:color="auto"/>
                    <w:right w:val="none" w:sz="0" w:space="0" w:color="auto"/>
                  </w:divBdr>
                  <w:divsChild>
                    <w:div w:id="619605077">
                      <w:marLeft w:val="0"/>
                      <w:marRight w:val="0"/>
                      <w:marTop w:val="0"/>
                      <w:marBottom w:val="0"/>
                      <w:divBdr>
                        <w:top w:val="none" w:sz="0" w:space="0" w:color="auto"/>
                        <w:left w:val="none" w:sz="0" w:space="0" w:color="auto"/>
                        <w:bottom w:val="none" w:sz="0" w:space="0" w:color="auto"/>
                        <w:right w:val="none" w:sz="0" w:space="0" w:color="auto"/>
                      </w:divBdr>
                    </w:div>
                  </w:divsChild>
                </w:div>
                <w:div w:id="670572776">
                  <w:marLeft w:val="0"/>
                  <w:marRight w:val="0"/>
                  <w:marTop w:val="0"/>
                  <w:marBottom w:val="0"/>
                  <w:divBdr>
                    <w:top w:val="none" w:sz="0" w:space="0" w:color="auto"/>
                    <w:left w:val="none" w:sz="0" w:space="0" w:color="auto"/>
                    <w:bottom w:val="none" w:sz="0" w:space="0" w:color="auto"/>
                    <w:right w:val="none" w:sz="0" w:space="0" w:color="auto"/>
                  </w:divBdr>
                  <w:divsChild>
                    <w:div w:id="1594388265">
                      <w:marLeft w:val="0"/>
                      <w:marRight w:val="0"/>
                      <w:marTop w:val="0"/>
                      <w:marBottom w:val="0"/>
                      <w:divBdr>
                        <w:top w:val="none" w:sz="0" w:space="0" w:color="auto"/>
                        <w:left w:val="none" w:sz="0" w:space="0" w:color="auto"/>
                        <w:bottom w:val="none" w:sz="0" w:space="0" w:color="auto"/>
                        <w:right w:val="none" w:sz="0" w:space="0" w:color="auto"/>
                      </w:divBdr>
                    </w:div>
                  </w:divsChild>
                </w:div>
                <w:div w:id="1038317982">
                  <w:marLeft w:val="0"/>
                  <w:marRight w:val="0"/>
                  <w:marTop w:val="0"/>
                  <w:marBottom w:val="0"/>
                  <w:divBdr>
                    <w:top w:val="none" w:sz="0" w:space="0" w:color="auto"/>
                    <w:left w:val="none" w:sz="0" w:space="0" w:color="auto"/>
                    <w:bottom w:val="none" w:sz="0" w:space="0" w:color="auto"/>
                    <w:right w:val="none" w:sz="0" w:space="0" w:color="auto"/>
                  </w:divBdr>
                  <w:divsChild>
                    <w:div w:id="419759416">
                      <w:marLeft w:val="0"/>
                      <w:marRight w:val="0"/>
                      <w:marTop w:val="0"/>
                      <w:marBottom w:val="0"/>
                      <w:divBdr>
                        <w:top w:val="none" w:sz="0" w:space="0" w:color="auto"/>
                        <w:left w:val="none" w:sz="0" w:space="0" w:color="auto"/>
                        <w:bottom w:val="none" w:sz="0" w:space="0" w:color="auto"/>
                        <w:right w:val="none" w:sz="0" w:space="0" w:color="auto"/>
                      </w:divBdr>
                    </w:div>
                  </w:divsChild>
                </w:div>
                <w:div w:id="1057162631">
                  <w:marLeft w:val="0"/>
                  <w:marRight w:val="0"/>
                  <w:marTop w:val="0"/>
                  <w:marBottom w:val="0"/>
                  <w:divBdr>
                    <w:top w:val="none" w:sz="0" w:space="0" w:color="auto"/>
                    <w:left w:val="none" w:sz="0" w:space="0" w:color="auto"/>
                    <w:bottom w:val="none" w:sz="0" w:space="0" w:color="auto"/>
                    <w:right w:val="none" w:sz="0" w:space="0" w:color="auto"/>
                  </w:divBdr>
                  <w:divsChild>
                    <w:div w:id="485632852">
                      <w:marLeft w:val="0"/>
                      <w:marRight w:val="0"/>
                      <w:marTop w:val="0"/>
                      <w:marBottom w:val="0"/>
                      <w:divBdr>
                        <w:top w:val="none" w:sz="0" w:space="0" w:color="auto"/>
                        <w:left w:val="none" w:sz="0" w:space="0" w:color="auto"/>
                        <w:bottom w:val="none" w:sz="0" w:space="0" w:color="auto"/>
                        <w:right w:val="none" w:sz="0" w:space="0" w:color="auto"/>
                      </w:divBdr>
                    </w:div>
                  </w:divsChild>
                </w:div>
                <w:div w:id="1159342932">
                  <w:marLeft w:val="0"/>
                  <w:marRight w:val="0"/>
                  <w:marTop w:val="0"/>
                  <w:marBottom w:val="0"/>
                  <w:divBdr>
                    <w:top w:val="none" w:sz="0" w:space="0" w:color="auto"/>
                    <w:left w:val="none" w:sz="0" w:space="0" w:color="auto"/>
                    <w:bottom w:val="none" w:sz="0" w:space="0" w:color="auto"/>
                    <w:right w:val="none" w:sz="0" w:space="0" w:color="auto"/>
                  </w:divBdr>
                  <w:divsChild>
                    <w:div w:id="988359074">
                      <w:marLeft w:val="0"/>
                      <w:marRight w:val="0"/>
                      <w:marTop w:val="0"/>
                      <w:marBottom w:val="0"/>
                      <w:divBdr>
                        <w:top w:val="none" w:sz="0" w:space="0" w:color="auto"/>
                        <w:left w:val="none" w:sz="0" w:space="0" w:color="auto"/>
                        <w:bottom w:val="none" w:sz="0" w:space="0" w:color="auto"/>
                        <w:right w:val="none" w:sz="0" w:space="0" w:color="auto"/>
                      </w:divBdr>
                    </w:div>
                  </w:divsChild>
                </w:div>
                <w:div w:id="1456830623">
                  <w:marLeft w:val="0"/>
                  <w:marRight w:val="0"/>
                  <w:marTop w:val="0"/>
                  <w:marBottom w:val="0"/>
                  <w:divBdr>
                    <w:top w:val="none" w:sz="0" w:space="0" w:color="auto"/>
                    <w:left w:val="none" w:sz="0" w:space="0" w:color="auto"/>
                    <w:bottom w:val="none" w:sz="0" w:space="0" w:color="auto"/>
                    <w:right w:val="none" w:sz="0" w:space="0" w:color="auto"/>
                  </w:divBdr>
                  <w:divsChild>
                    <w:div w:id="1300916390">
                      <w:marLeft w:val="0"/>
                      <w:marRight w:val="0"/>
                      <w:marTop w:val="0"/>
                      <w:marBottom w:val="0"/>
                      <w:divBdr>
                        <w:top w:val="none" w:sz="0" w:space="0" w:color="auto"/>
                        <w:left w:val="none" w:sz="0" w:space="0" w:color="auto"/>
                        <w:bottom w:val="none" w:sz="0" w:space="0" w:color="auto"/>
                        <w:right w:val="none" w:sz="0" w:space="0" w:color="auto"/>
                      </w:divBdr>
                    </w:div>
                  </w:divsChild>
                </w:div>
                <w:div w:id="1810243580">
                  <w:marLeft w:val="0"/>
                  <w:marRight w:val="0"/>
                  <w:marTop w:val="0"/>
                  <w:marBottom w:val="0"/>
                  <w:divBdr>
                    <w:top w:val="none" w:sz="0" w:space="0" w:color="auto"/>
                    <w:left w:val="none" w:sz="0" w:space="0" w:color="auto"/>
                    <w:bottom w:val="none" w:sz="0" w:space="0" w:color="auto"/>
                    <w:right w:val="none" w:sz="0" w:space="0" w:color="auto"/>
                  </w:divBdr>
                  <w:divsChild>
                    <w:div w:id="174270780">
                      <w:marLeft w:val="0"/>
                      <w:marRight w:val="0"/>
                      <w:marTop w:val="0"/>
                      <w:marBottom w:val="0"/>
                      <w:divBdr>
                        <w:top w:val="none" w:sz="0" w:space="0" w:color="auto"/>
                        <w:left w:val="none" w:sz="0" w:space="0" w:color="auto"/>
                        <w:bottom w:val="none" w:sz="0" w:space="0" w:color="auto"/>
                        <w:right w:val="none" w:sz="0" w:space="0" w:color="auto"/>
                      </w:divBdr>
                    </w:div>
                  </w:divsChild>
                </w:div>
                <w:div w:id="1872573491">
                  <w:marLeft w:val="0"/>
                  <w:marRight w:val="0"/>
                  <w:marTop w:val="0"/>
                  <w:marBottom w:val="0"/>
                  <w:divBdr>
                    <w:top w:val="none" w:sz="0" w:space="0" w:color="auto"/>
                    <w:left w:val="none" w:sz="0" w:space="0" w:color="auto"/>
                    <w:bottom w:val="none" w:sz="0" w:space="0" w:color="auto"/>
                    <w:right w:val="none" w:sz="0" w:space="0" w:color="auto"/>
                  </w:divBdr>
                  <w:divsChild>
                    <w:div w:id="1967537800">
                      <w:marLeft w:val="0"/>
                      <w:marRight w:val="0"/>
                      <w:marTop w:val="0"/>
                      <w:marBottom w:val="0"/>
                      <w:divBdr>
                        <w:top w:val="none" w:sz="0" w:space="0" w:color="auto"/>
                        <w:left w:val="none" w:sz="0" w:space="0" w:color="auto"/>
                        <w:bottom w:val="none" w:sz="0" w:space="0" w:color="auto"/>
                        <w:right w:val="none" w:sz="0" w:space="0" w:color="auto"/>
                      </w:divBdr>
                    </w:div>
                  </w:divsChild>
                </w:div>
                <w:div w:id="1952205152">
                  <w:marLeft w:val="0"/>
                  <w:marRight w:val="0"/>
                  <w:marTop w:val="0"/>
                  <w:marBottom w:val="0"/>
                  <w:divBdr>
                    <w:top w:val="none" w:sz="0" w:space="0" w:color="auto"/>
                    <w:left w:val="none" w:sz="0" w:space="0" w:color="auto"/>
                    <w:bottom w:val="none" w:sz="0" w:space="0" w:color="auto"/>
                    <w:right w:val="none" w:sz="0" w:space="0" w:color="auto"/>
                  </w:divBdr>
                  <w:divsChild>
                    <w:div w:id="151271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ingel.kadarik@mkm.e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gel.kadarik@mkm.e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deisi.pohlak@mkm.ee"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johann.maevere@mkm.ee"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mailto:ragnar.kass@mk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a-helena.rahumets@mkm.ee" TargetMode="Externa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normlex.ilo.org/dyn/normlex/en/f?p=NORMLEXPUB:12100:0::NO:12100:P12100_INSTRUMENT_ID:312496:NO" TargetMode="External"/><Relationship Id="rId2" Type="http://schemas.openxmlformats.org/officeDocument/2006/relationships/hyperlink" Target="https://normlex.ilo.org/dyn/normlex/en/f?p=NORMLEXPUB:12100:0::NO::P12100_ILO_CODE:R092" TargetMode="External"/><Relationship Id="rId1" Type="http://schemas.openxmlformats.org/officeDocument/2006/relationships/hyperlink" Target="https://www.oiguskantsler.ee/et/ametkond" TargetMode="External"/><Relationship Id="rId5" Type="http://schemas.openxmlformats.org/officeDocument/2006/relationships/hyperlink" Target="https://www.riigikogu.ee/tegevus/eelnoud/eelnou/6384c7cc-c357-3018-bba5-c91234609131/oiguskantsleri-seadus/" TargetMode="External"/><Relationship Id="rId4" Type="http://schemas.openxmlformats.org/officeDocument/2006/relationships/hyperlink" Target="https://pohiseadus.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b483750-598d-46a0-877d-052f8f804d23" xsi:nil="true"/>
    <lcf76f155ced4ddcb4097134ff3c332f xmlns="90f65bec-117b-4ec2-83b8-dbdf58b29f2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A9530149E6D647995539E7A0B89E3B" ma:contentTypeVersion="13" ma:contentTypeDescription="Create a new document." ma:contentTypeScope="" ma:versionID="5a12eb9fbde6e569cde090d158bd4e73">
  <xsd:schema xmlns:xsd="http://www.w3.org/2001/XMLSchema" xmlns:xs="http://www.w3.org/2001/XMLSchema" xmlns:p="http://schemas.microsoft.com/office/2006/metadata/properties" xmlns:ns2="90f65bec-117b-4ec2-83b8-dbdf58b29f23" xmlns:ns3="9b483750-598d-46a0-877d-052f8f804d23" targetNamespace="http://schemas.microsoft.com/office/2006/metadata/properties" ma:root="true" ma:fieldsID="5421ac08791094bc06d05c2aad36dd8a" ns2:_="" ns3:_="">
    <xsd:import namespace="90f65bec-117b-4ec2-83b8-dbdf58b29f23"/>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5bec-117b-4ec2-83b8-dbdf58b29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a8002c-a323-400f-914b-e14a16ae7c42}"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2.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9b483750-598d-46a0-877d-052f8f804d23"/>
    <ds:schemaRef ds:uri="90f65bec-117b-4ec2-83b8-dbdf58b29f23"/>
  </ds:schemaRefs>
</ds:datastoreItem>
</file>

<file path=customXml/itemProps3.xml><?xml version="1.0" encoding="utf-8"?>
<ds:datastoreItem xmlns:ds="http://schemas.openxmlformats.org/officeDocument/2006/customXml" ds:itemID="{DE8C16F7-145C-4D9A-95AB-F13CC2DD2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5bec-117b-4ec2-83b8-dbdf58b29f23"/>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TotalTime>
  <Pages>1</Pages>
  <Words>4300</Words>
  <Characters>33655</Characters>
  <Application>Microsoft Office Word</Application>
  <DocSecurity>0</DocSecurity>
  <Lines>280</Lines>
  <Paragraphs>75</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37880</CharactersWithSpaces>
  <SharedDoc>false</SharedDoc>
  <HLinks>
    <vt:vector size="66" baseType="variant">
      <vt:variant>
        <vt:i4>5177386</vt:i4>
      </vt:variant>
      <vt:variant>
        <vt:i4>15</vt:i4>
      </vt:variant>
      <vt:variant>
        <vt:i4>0</vt:i4>
      </vt:variant>
      <vt:variant>
        <vt:i4>5</vt:i4>
      </vt:variant>
      <vt:variant>
        <vt:lpwstr>mailto:ragnar.kass@mkm.ee</vt:lpwstr>
      </vt:variant>
      <vt:variant>
        <vt:lpwstr/>
      </vt:variant>
      <vt:variant>
        <vt:i4>7536643</vt:i4>
      </vt:variant>
      <vt:variant>
        <vt:i4>12</vt:i4>
      </vt:variant>
      <vt:variant>
        <vt:i4>0</vt:i4>
      </vt:variant>
      <vt:variant>
        <vt:i4>5</vt:i4>
      </vt:variant>
      <vt:variant>
        <vt:lpwstr>mailto:ingel.kadarik@mkm.ee</vt:lpwstr>
      </vt:variant>
      <vt:variant>
        <vt:lpwstr/>
      </vt:variant>
      <vt:variant>
        <vt:i4>7536643</vt:i4>
      </vt:variant>
      <vt:variant>
        <vt:i4>9</vt:i4>
      </vt:variant>
      <vt:variant>
        <vt:i4>0</vt:i4>
      </vt:variant>
      <vt:variant>
        <vt:i4>5</vt:i4>
      </vt:variant>
      <vt:variant>
        <vt:lpwstr>mailto:ingel.kadarik@mkm.ee</vt:lpwstr>
      </vt:variant>
      <vt:variant>
        <vt:lpwstr/>
      </vt:variant>
      <vt:variant>
        <vt:i4>2031743</vt:i4>
      </vt:variant>
      <vt:variant>
        <vt:i4>6</vt:i4>
      </vt:variant>
      <vt:variant>
        <vt:i4>0</vt:i4>
      </vt:variant>
      <vt:variant>
        <vt:i4>5</vt:i4>
      </vt:variant>
      <vt:variant>
        <vt:lpwstr>mailto:deisi.pohlak@mkm.ee</vt:lpwstr>
      </vt:variant>
      <vt:variant>
        <vt:lpwstr/>
      </vt:variant>
      <vt:variant>
        <vt:i4>2424903</vt:i4>
      </vt:variant>
      <vt:variant>
        <vt:i4>3</vt:i4>
      </vt:variant>
      <vt:variant>
        <vt:i4>0</vt:i4>
      </vt:variant>
      <vt:variant>
        <vt:i4>5</vt:i4>
      </vt:variant>
      <vt:variant>
        <vt:lpwstr>mailto:johann.maevere@mkm.ee</vt:lpwstr>
      </vt:variant>
      <vt:variant>
        <vt:lpwstr/>
      </vt:variant>
      <vt:variant>
        <vt:i4>4128776</vt:i4>
      </vt:variant>
      <vt:variant>
        <vt:i4>0</vt:i4>
      </vt:variant>
      <vt:variant>
        <vt:i4>0</vt:i4>
      </vt:variant>
      <vt:variant>
        <vt:i4>5</vt:i4>
      </vt:variant>
      <vt:variant>
        <vt:lpwstr>mailto:maria-helena.rahumets@mkm.ee</vt:lpwstr>
      </vt:variant>
      <vt:variant>
        <vt:lpwstr/>
      </vt:variant>
      <vt:variant>
        <vt:i4>7471163</vt:i4>
      </vt:variant>
      <vt:variant>
        <vt:i4>12</vt:i4>
      </vt:variant>
      <vt:variant>
        <vt:i4>0</vt:i4>
      </vt:variant>
      <vt:variant>
        <vt:i4>5</vt:i4>
      </vt:variant>
      <vt:variant>
        <vt:lpwstr>https://www.riigikogu.ee/tegevus/eelnoud/eelnou/6384c7cc-c357-3018-bba5-c91234609131/oiguskantsleri-seadus/</vt:lpwstr>
      </vt:variant>
      <vt:variant>
        <vt:lpwstr/>
      </vt:variant>
      <vt:variant>
        <vt:i4>3080308</vt:i4>
      </vt:variant>
      <vt:variant>
        <vt:i4>9</vt:i4>
      </vt:variant>
      <vt:variant>
        <vt:i4>0</vt:i4>
      </vt:variant>
      <vt:variant>
        <vt:i4>5</vt:i4>
      </vt:variant>
      <vt:variant>
        <vt:lpwstr>https://pohiseadus.ee/</vt:lpwstr>
      </vt:variant>
      <vt:variant>
        <vt:lpwstr/>
      </vt:variant>
      <vt:variant>
        <vt:i4>327745</vt:i4>
      </vt:variant>
      <vt:variant>
        <vt:i4>6</vt:i4>
      </vt:variant>
      <vt:variant>
        <vt:i4>0</vt:i4>
      </vt:variant>
      <vt:variant>
        <vt:i4>5</vt:i4>
      </vt:variant>
      <vt:variant>
        <vt:lpwstr>https://normlex.ilo.org/dyn/normlex/en/f?p=NORMLEXPUB:12100:0::NO:12100:P12100_INSTRUMENT_ID:312496:NO</vt:lpwstr>
      </vt:variant>
      <vt:variant>
        <vt:lpwstr/>
      </vt:variant>
      <vt:variant>
        <vt:i4>7274541</vt:i4>
      </vt:variant>
      <vt:variant>
        <vt:i4>3</vt:i4>
      </vt:variant>
      <vt:variant>
        <vt:i4>0</vt:i4>
      </vt:variant>
      <vt:variant>
        <vt:i4>5</vt:i4>
      </vt:variant>
      <vt:variant>
        <vt:lpwstr>https://normlex.ilo.org/dyn/normlex/en/f?p=NORMLEXPUB:12100:0::NO::P12100_ILO_CODE:R092</vt:lpwstr>
      </vt:variant>
      <vt:variant>
        <vt:lpwstr/>
      </vt:variant>
      <vt:variant>
        <vt:i4>5505039</vt:i4>
      </vt:variant>
      <vt:variant>
        <vt:i4>0</vt:i4>
      </vt:variant>
      <vt:variant>
        <vt:i4>0</vt:i4>
      </vt:variant>
      <vt:variant>
        <vt:i4>5</vt:i4>
      </vt:variant>
      <vt:variant>
        <vt:lpwstr>https://www.oiguskantsler.ee/et/ametkond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Katariina Kärsten</cp:lastModifiedBy>
  <cp:revision>2</cp:revision>
  <cp:lastPrinted>1900-01-01T08:00:00Z</cp:lastPrinted>
  <dcterms:created xsi:type="dcterms:W3CDTF">2024-09-18T11:27:00Z</dcterms:created>
  <dcterms:modified xsi:type="dcterms:W3CDTF">2024-09-18T11:27:00Z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-82339603</vt:i4>
  </property>
  <property fmtid="{D5CDD505-2E9C-101B-9397-08002B2CF9AE}" pid="3" name="_NewReviewCycle">
    <vt:lpwstr/>
  </property>
  <property fmtid="{D5CDD505-2E9C-101B-9397-08002B2CF9AE}" pid="4" name="_EmailSubject">
    <vt:lpwstr>vaata nüüd</vt:lpwstr>
  </property>
  <property fmtid="{D5CDD505-2E9C-101B-9397-08002B2CF9AE}" pid="5" name="_AuthorEmail">
    <vt:lpwstr>ulle.murd@sm.ee</vt:lpwstr>
  </property>
  <property fmtid="{D5CDD505-2E9C-101B-9397-08002B2CF9AE}" pid="6" name="_AuthorEmailDisplayName">
    <vt:lpwstr>Ülle Murd</vt:lpwstr>
  </property>
  <property fmtid="{D5CDD505-2E9C-101B-9397-08002B2CF9AE}" pid="7" name="_PreviousAdHocReviewCycleID">
    <vt:i4>-1147950887</vt:i4>
  </property>
  <property fmtid="{D5CDD505-2E9C-101B-9397-08002B2CF9AE}" pid="8" name="_ReviewingToolsShownOnce">
    <vt:lpwstr/>
  </property>
  <property fmtid="{D5CDD505-2E9C-101B-9397-08002B2CF9AE}" pid="9" name="ContentTypeId">
    <vt:lpwstr>0x010100A8A9530149E6D647995539E7A0B89E3B</vt:lpwstr>
  </property>
  <property fmtid="{D5CDD505-2E9C-101B-9397-08002B2CF9AE}" pid="10" name="_dlc_DocIdItemGuid">
    <vt:lpwstr>bfa83ffe-df13-4513-8f06-8a8e05ff9a11</vt:lpwstr>
  </property>
  <property fmtid="{D5CDD505-2E9C-101B-9397-08002B2CF9AE}" pid="11" name="MSIP_Label_defa4170-0d19-0005-0004-bc88714345d2_Enabled">
    <vt:lpwstr>true</vt:lpwstr>
  </property>
  <property fmtid="{D5CDD505-2E9C-101B-9397-08002B2CF9AE}" pid="12" name="MSIP_Label_defa4170-0d19-0005-0004-bc88714345d2_SetDate">
    <vt:lpwstr>2024-09-11T03:53:18Z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54698a5e-be56-46ae-a96d-128617494cb9</vt:lpwstr>
  </property>
  <property fmtid="{D5CDD505-2E9C-101B-9397-08002B2CF9AE}" pid="17" name="MSIP_Label_defa4170-0d19-0005-0004-bc88714345d2_ContentBits">
    <vt:lpwstr>0</vt:lpwstr>
  </property>
  <property fmtid="{D5CDD505-2E9C-101B-9397-08002B2CF9AE}" pid="18" name="MediaServiceImageTags">
    <vt:lpwstr/>
  </property>
</Properties>
</file>